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0AAE6" w14:textId="77777777" w:rsidR="008C340F" w:rsidRDefault="008C340F" w:rsidP="008C340F">
      <w:pPr>
        <w:tabs>
          <w:tab w:val="left" w:pos="1134"/>
          <w:tab w:val="left" w:pos="1871"/>
          <w:tab w:val="left" w:pos="2268"/>
        </w:tabs>
      </w:pPr>
      <w:bookmarkStart w:id="0" w:name="RECOMMENDATION_ITU-R_M.1080_-_DIGITAL_SE"/>
      <w:bookmarkEnd w:id="0"/>
    </w:p>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8C340F" w:rsidRPr="00AE5405" w14:paraId="1449D5C1" w14:textId="77777777" w:rsidTr="00FC3B4D">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28793078" w14:textId="77777777" w:rsidR="008C340F" w:rsidRPr="00AE5405" w:rsidRDefault="008C340F" w:rsidP="00FC3B4D">
            <w:pPr>
              <w:tabs>
                <w:tab w:val="left" w:pos="1134"/>
                <w:tab w:val="left" w:pos="1871"/>
                <w:tab w:val="left" w:pos="2268"/>
                <w:tab w:val="left" w:pos="794"/>
                <w:tab w:val="left" w:pos="1191"/>
                <w:tab w:val="left" w:pos="1588"/>
                <w:tab w:val="left" w:pos="1985"/>
                <w:tab w:val="center" w:pos="4680"/>
              </w:tabs>
              <w:jc w:val="center"/>
              <w:rPr>
                <w:b/>
                <w:sz w:val="24"/>
                <w:szCs w:val="24"/>
              </w:rPr>
            </w:pPr>
            <w:r w:rsidRPr="00AE5405">
              <w:rPr>
                <w:b/>
                <w:sz w:val="24"/>
                <w:szCs w:val="24"/>
              </w:rPr>
              <w:t>U.S. Radiocommunications Sector</w:t>
            </w:r>
          </w:p>
          <w:p w14:paraId="4C45292F" w14:textId="77777777" w:rsidR="008C340F" w:rsidRPr="00AE5405" w:rsidRDefault="008C340F" w:rsidP="00FC3B4D">
            <w:pPr>
              <w:keepNext/>
              <w:keepLines/>
              <w:tabs>
                <w:tab w:val="left" w:pos="1134"/>
                <w:tab w:val="left" w:pos="1871"/>
                <w:tab w:val="left" w:pos="2268"/>
                <w:tab w:val="left" w:pos="794"/>
                <w:tab w:val="left" w:pos="1191"/>
                <w:tab w:val="left" w:pos="1588"/>
                <w:tab w:val="left" w:pos="1985"/>
              </w:tabs>
              <w:spacing w:after="120"/>
              <w:jc w:val="center"/>
              <w:rPr>
                <w:b/>
                <w:sz w:val="24"/>
                <w:szCs w:val="24"/>
              </w:rPr>
            </w:pPr>
            <w:r w:rsidRPr="00AE5405">
              <w:rPr>
                <w:b/>
                <w:sz w:val="24"/>
                <w:szCs w:val="24"/>
              </w:rPr>
              <w:t>Fact Sheet</w:t>
            </w:r>
          </w:p>
        </w:tc>
      </w:tr>
      <w:tr w:rsidR="008C340F" w:rsidRPr="00AE5405" w14:paraId="4E547D48" w14:textId="77777777" w:rsidTr="00FC3B4D">
        <w:tc>
          <w:tcPr>
            <w:tcW w:w="4097" w:type="dxa"/>
            <w:tcBorders>
              <w:left w:val="single" w:sz="6" w:space="0" w:color="000000"/>
            </w:tcBorders>
          </w:tcPr>
          <w:p w14:paraId="6F9A133E" w14:textId="77777777" w:rsidR="008C340F" w:rsidRPr="00AE5405" w:rsidRDefault="008C340F" w:rsidP="00FC3B4D">
            <w:pPr>
              <w:tabs>
                <w:tab w:val="left" w:pos="1134"/>
                <w:tab w:val="left" w:pos="1871"/>
                <w:tab w:val="left" w:pos="2268"/>
              </w:tabs>
              <w:rPr>
                <w:sz w:val="24"/>
                <w:szCs w:val="24"/>
              </w:rPr>
            </w:pPr>
            <w:r w:rsidRPr="00AE5405">
              <w:rPr>
                <w:b/>
                <w:sz w:val="24"/>
                <w:szCs w:val="24"/>
              </w:rPr>
              <w:t>Working Party:</w:t>
            </w:r>
            <w:r w:rsidRPr="00AE5405">
              <w:rPr>
                <w:sz w:val="24"/>
                <w:szCs w:val="24"/>
              </w:rPr>
              <w:t xml:space="preserve">  ITU-R WP5B</w:t>
            </w:r>
          </w:p>
        </w:tc>
        <w:tc>
          <w:tcPr>
            <w:tcW w:w="4970" w:type="dxa"/>
            <w:tcBorders>
              <w:right w:val="single" w:sz="6" w:space="0" w:color="000000"/>
            </w:tcBorders>
          </w:tcPr>
          <w:p w14:paraId="04E13254" w14:textId="3FCE03D7" w:rsidR="008C340F" w:rsidRPr="00AE5405" w:rsidRDefault="008C340F" w:rsidP="00FC3B4D">
            <w:pPr>
              <w:tabs>
                <w:tab w:val="left" w:pos="1134"/>
                <w:tab w:val="left" w:pos="1871"/>
                <w:tab w:val="left" w:pos="2268"/>
              </w:tabs>
              <w:rPr>
                <w:sz w:val="24"/>
                <w:szCs w:val="24"/>
              </w:rPr>
            </w:pPr>
            <w:r w:rsidRPr="00AE5405">
              <w:rPr>
                <w:b/>
                <w:sz w:val="24"/>
                <w:szCs w:val="24"/>
              </w:rPr>
              <w:t>Document No:</w:t>
            </w:r>
            <w:r w:rsidRPr="00AE5405">
              <w:rPr>
                <w:sz w:val="24"/>
                <w:szCs w:val="24"/>
              </w:rPr>
              <w:t xml:space="preserve">  USWP5B34-</w:t>
            </w:r>
            <w:r w:rsidR="00BA1E89">
              <w:rPr>
                <w:sz w:val="24"/>
                <w:szCs w:val="24"/>
              </w:rPr>
              <w:t>02</w:t>
            </w:r>
          </w:p>
        </w:tc>
      </w:tr>
      <w:tr w:rsidR="008C340F" w:rsidRPr="00AE5405" w14:paraId="3956AF13" w14:textId="77777777" w:rsidTr="00FC3B4D">
        <w:trPr>
          <w:trHeight w:val="378"/>
        </w:trPr>
        <w:tc>
          <w:tcPr>
            <w:tcW w:w="4097" w:type="dxa"/>
            <w:tcBorders>
              <w:left w:val="single" w:sz="6" w:space="0" w:color="000000"/>
            </w:tcBorders>
          </w:tcPr>
          <w:p w14:paraId="1A5718E9" w14:textId="77777777" w:rsidR="008C340F" w:rsidRPr="00AE5405" w:rsidRDefault="008C340F" w:rsidP="00FC3B4D">
            <w:pPr>
              <w:tabs>
                <w:tab w:val="left" w:pos="1134"/>
                <w:tab w:val="left" w:pos="1871"/>
                <w:tab w:val="left" w:pos="2268"/>
              </w:tabs>
              <w:rPr>
                <w:b/>
                <w:sz w:val="24"/>
                <w:szCs w:val="24"/>
              </w:rPr>
            </w:pPr>
            <w:r w:rsidRPr="00AE5405">
              <w:rPr>
                <w:b/>
                <w:sz w:val="24"/>
                <w:szCs w:val="24"/>
              </w:rPr>
              <w:t>Reference:</w:t>
            </w:r>
          </w:p>
          <w:p w14:paraId="1A636FC0" w14:textId="77777777" w:rsidR="008C340F" w:rsidRPr="00AE5405" w:rsidRDefault="008C340F" w:rsidP="00FC3B4D">
            <w:pPr>
              <w:tabs>
                <w:tab w:val="left" w:pos="1134"/>
                <w:tab w:val="left" w:pos="1871"/>
                <w:tab w:val="left" w:pos="2268"/>
              </w:tabs>
              <w:rPr>
                <w:sz w:val="24"/>
                <w:szCs w:val="24"/>
              </w:rPr>
            </w:pPr>
            <w:r w:rsidRPr="00AE5405">
              <w:rPr>
                <w:sz w:val="24"/>
                <w:szCs w:val="24"/>
              </w:rPr>
              <w:t>Recommendation ITU-R M.1080-0</w:t>
            </w:r>
          </w:p>
          <w:p w14:paraId="73C2C8B4" w14:textId="77777777" w:rsidR="008C340F" w:rsidRPr="00AE5405" w:rsidRDefault="008C340F" w:rsidP="00FC3B4D">
            <w:pPr>
              <w:tabs>
                <w:tab w:val="left" w:pos="1134"/>
                <w:tab w:val="left" w:pos="1871"/>
                <w:tab w:val="left" w:pos="2268"/>
              </w:tabs>
              <w:rPr>
                <w:sz w:val="24"/>
                <w:szCs w:val="24"/>
              </w:rPr>
            </w:pPr>
            <w:r w:rsidRPr="00AE5405">
              <w:rPr>
                <w:sz w:val="24"/>
                <w:szCs w:val="24"/>
              </w:rPr>
              <w:t>Recommendation ITU-R M.493-16</w:t>
            </w:r>
          </w:p>
          <w:p w14:paraId="129A84D3" w14:textId="77777777" w:rsidR="008C340F" w:rsidRPr="00AE5405" w:rsidRDefault="008C340F" w:rsidP="00FC3B4D">
            <w:pPr>
              <w:tabs>
                <w:tab w:val="left" w:pos="1134"/>
                <w:tab w:val="left" w:pos="1871"/>
                <w:tab w:val="left" w:pos="2268"/>
              </w:tabs>
              <w:ind w:left="576"/>
              <w:rPr>
                <w:sz w:val="24"/>
                <w:szCs w:val="24"/>
              </w:rPr>
            </w:pPr>
          </w:p>
        </w:tc>
        <w:tc>
          <w:tcPr>
            <w:tcW w:w="4970" w:type="dxa"/>
            <w:tcBorders>
              <w:right w:val="single" w:sz="6" w:space="0" w:color="000000"/>
            </w:tcBorders>
          </w:tcPr>
          <w:p w14:paraId="4CE647A0" w14:textId="57D3F319" w:rsidR="008C340F" w:rsidRPr="00AE5405" w:rsidRDefault="008C340F" w:rsidP="00FC3B4D">
            <w:pPr>
              <w:tabs>
                <w:tab w:val="left" w:pos="1134"/>
                <w:tab w:val="left" w:pos="1871"/>
                <w:tab w:val="left" w:pos="2268"/>
                <w:tab w:val="left" w:pos="162"/>
              </w:tabs>
              <w:rPr>
                <w:sz w:val="24"/>
                <w:szCs w:val="24"/>
              </w:rPr>
            </w:pPr>
            <w:r w:rsidRPr="00AE5405">
              <w:rPr>
                <w:b/>
                <w:sz w:val="24"/>
                <w:szCs w:val="24"/>
              </w:rPr>
              <w:t>Date:</w:t>
            </w:r>
            <w:r w:rsidRPr="00AE5405">
              <w:rPr>
                <w:sz w:val="24"/>
                <w:szCs w:val="24"/>
              </w:rPr>
              <w:t xml:space="preserve"> </w:t>
            </w:r>
            <w:r w:rsidR="003020FD" w:rsidRPr="003020FD">
              <w:rPr>
                <w:sz w:val="24"/>
                <w:szCs w:val="24"/>
              </w:rPr>
              <w:t>04 February</w:t>
            </w:r>
            <w:r w:rsidRPr="003020FD">
              <w:rPr>
                <w:sz w:val="24"/>
                <w:szCs w:val="24"/>
              </w:rPr>
              <w:t xml:space="preserve"> 2025</w:t>
            </w:r>
          </w:p>
        </w:tc>
      </w:tr>
      <w:tr w:rsidR="008C340F" w:rsidRPr="00AE5405" w14:paraId="589FA64C" w14:textId="77777777" w:rsidTr="00FC3B4D">
        <w:trPr>
          <w:trHeight w:val="755"/>
        </w:trPr>
        <w:tc>
          <w:tcPr>
            <w:tcW w:w="9067" w:type="dxa"/>
            <w:gridSpan w:val="2"/>
            <w:tcBorders>
              <w:left w:val="single" w:sz="6" w:space="0" w:color="000000"/>
              <w:right w:val="single" w:sz="6" w:space="0" w:color="000000"/>
            </w:tcBorders>
          </w:tcPr>
          <w:p w14:paraId="4D873F99" w14:textId="77777777" w:rsidR="008C340F" w:rsidRPr="00AE5405" w:rsidRDefault="008C340F" w:rsidP="00FC3B4D">
            <w:pPr>
              <w:tabs>
                <w:tab w:val="left" w:pos="1134"/>
                <w:tab w:val="left" w:pos="1871"/>
                <w:tab w:val="left" w:pos="2268"/>
              </w:tabs>
              <w:rPr>
                <w:sz w:val="24"/>
                <w:szCs w:val="24"/>
              </w:rPr>
            </w:pPr>
            <w:r w:rsidRPr="00AE5405">
              <w:rPr>
                <w:b/>
                <w:bCs/>
                <w:sz w:val="24"/>
                <w:szCs w:val="24"/>
              </w:rPr>
              <w:t>Document Title:</w:t>
            </w:r>
            <w:r w:rsidRPr="00AE5405">
              <w:rPr>
                <w:sz w:val="24"/>
                <w:szCs w:val="24"/>
              </w:rPr>
              <w:t xml:space="preserve"> Working Document Toward a Preliminary Draft Revision of Recommendation ITU-R M.1080-0</w:t>
            </w:r>
          </w:p>
        </w:tc>
      </w:tr>
      <w:tr w:rsidR="008C340F" w:rsidRPr="00AE5405" w14:paraId="1C28666F" w14:textId="77777777" w:rsidTr="00FC3B4D">
        <w:trPr>
          <w:trHeight w:val="3490"/>
        </w:trPr>
        <w:tc>
          <w:tcPr>
            <w:tcW w:w="4097" w:type="dxa"/>
            <w:tcBorders>
              <w:left w:val="single" w:sz="6" w:space="0" w:color="000000"/>
            </w:tcBorders>
          </w:tcPr>
          <w:p w14:paraId="7FBBAA04" w14:textId="77777777" w:rsidR="008C340F" w:rsidRPr="00AE5405" w:rsidRDefault="008C340F" w:rsidP="00FC3B4D">
            <w:pPr>
              <w:tabs>
                <w:tab w:val="left" w:pos="1134"/>
                <w:tab w:val="left" w:pos="1871"/>
                <w:tab w:val="left" w:pos="2268"/>
                <w:tab w:val="left" w:pos="794"/>
                <w:tab w:val="left" w:pos="1191"/>
                <w:tab w:val="left" w:pos="1588"/>
                <w:tab w:val="left" w:pos="1985"/>
              </w:tabs>
              <w:rPr>
                <w:b/>
                <w:sz w:val="24"/>
                <w:szCs w:val="24"/>
              </w:rPr>
            </w:pPr>
            <w:r w:rsidRPr="00AE5405">
              <w:rPr>
                <w:b/>
                <w:sz w:val="24"/>
                <w:szCs w:val="24"/>
              </w:rPr>
              <w:t>Author(s)/Contributors(s):</w:t>
            </w:r>
          </w:p>
          <w:p w14:paraId="5D7657AF" w14:textId="77777777" w:rsidR="008C340F" w:rsidRPr="00AE5405" w:rsidRDefault="008C340F" w:rsidP="00FC3B4D">
            <w:pPr>
              <w:tabs>
                <w:tab w:val="left" w:pos="1134"/>
                <w:tab w:val="left" w:pos="1871"/>
                <w:tab w:val="left" w:pos="2268"/>
              </w:tabs>
              <w:rPr>
                <w:sz w:val="24"/>
                <w:szCs w:val="24"/>
              </w:rPr>
            </w:pPr>
          </w:p>
          <w:p w14:paraId="200EB4B6"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Ross Norsworthy</w:t>
            </w:r>
          </w:p>
          <w:p w14:paraId="6F375F50" w14:textId="77777777" w:rsidR="008C340F" w:rsidRPr="00AE5405" w:rsidRDefault="008C340F" w:rsidP="00FC3B4D">
            <w:pPr>
              <w:tabs>
                <w:tab w:val="left" w:pos="1134"/>
                <w:tab w:val="left" w:pos="1871"/>
                <w:tab w:val="left" w:pos="2268"/>
              </w:tabs>
              <w:rPr>
                <w:sz w:val="24"/>
                <w:szCs w:val="24"/>
              </w:rPr>
            </w:pPr>
            <w:r w:rsidRPr="00AE5405">
              <w:rPr>
                <w:sz w:val="24"/>
                <w:szCs w:val="24"/>
              </w:rPr>
              <w:t>REC Inc</w:t>
            </w:r>
          </w:p>
          <w:p w14:paraId="3A507EEB"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p w14:paraId="685EEBB6" w14:textId="5BDDDFC7" w:rsidR="00600704" w:rsidRDefault="00600704" w:rsidP="00600704">
            <w:pPr>
              <w:tabs>
                <w:tab w:val="left" w:pos="1134"/>
                <w:tab w:val="left" w:pos="1871"/>
                <w:tab w:val="left" w:pos="2268"/>
              </w:tabs>
              <w:ind w:right="144"/>
              <w:rPr>
                <w:sz w:val="24"/>
                <w:szCs w:val="24"/>
              </w:rPr>
            </w:pPr>
            <w:r>
              <w:rPr>
                <w:sz w:val="24"/>
                <w:szCs w:val="24"/>
              </w:rPr>
              <w:t xml:space="preserve">Pamela Murray </w:t>
            </w:r>
          </w:p>
          <w:p w14:paraId="74E53269" w14:textId="689CF48E" w:rsidR="00600704" w:rsidRPr="003C2A2C" w:rsidRDefault="00600704" w:rsidP="00600704">
            <w:pPr>
              <w:tabs>
                <w:tab w:val="left" w:pos="1134"/>
                <w:tab w:val="left" w:pos="1871"/>
                <w:tab w:val="left" w:pos="2268"/>
              </w:tabs>
              <w:ind w:right="144"/>
              <w:rPr>
                <w:sz w:val="24"/>
                <w:szCs w:val="24"/>
              </w:rPr>
            </w:pPr>
            <w:r>
              <w:rPr>
                <w:sz w:val="24"/>
                <w:szCs w:val="24"/>
              </w:rPr>
              <w:t>USCG</w:t>
            </w:r>
          </w:p>
          <w:p w14:paraId="17CBE5E6" w14:textId="77777777" w:rsidR="00600704" w:rsidRPr="003C2A2C" w:rsidRDefault="00600704" w:rsidP="00600704">
            <w:pPr>
              <w:tabs>
                <w:tab w:val="left" w:pos="1134"/>
                <w:tab w:val="left" w:pos="1871"/>
                <w:tab w:val="left" w:pos="2268"/>
                <w:tab w:val="left" w:pos="794"/>
                <w:tab w:val="left" w:pos="1191"/>
                <w:tab w:val="left" w:pos="1588"/>
                <w:tab w:val="left" w:pos="1985"/>
              </w:tabs>
              <w:ind w:right="144"/>
              <w:rPr>
                <w:sz w:val="24"/>
                <w:szCs w:val="24"/>
              </w:rPr>
            </w:pPr>
          </w:p>
          <w:p w14:paraId="1B640EEA" w14:textId="3D5491E9" w:rsidR="00600704"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Jerry Ulcek</w:t>
            </w:r>
            <w:r w:rsidR="00600704">
              <w:rPr>
                <w:sz w:val="24"/>
                <w:szCs w:val="24"/>
              </w:rPr>
              <w:t xml:space="preserve"> </w:t>
            </w:r>
          </w:p>
          <w:p w14:paraId="5386E41A" w14:textId="5CF76ED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USCG</w:t>
            </w:r>
          </w:p>
          <w:p w14:paraId="78E9A32A"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p w14:paraId="36258DC6"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Joe Hersey</w:t>
            </w:r>
          </w:p>
          <w:p w14:paraId="59BCC729"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JOECEL Engineering</w:t>
            </w:r>
          </w:p>
          <w:p w14:paraId="3A314EC1"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p w14:paraId="10A71A4F"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Johnny Schultz</w:t>
            </w:r>
          </w:p>
          <w:p w14:paraId="75A8F428"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Sev1tech Inc</w:t>
            </w:r>
          </w:p>
        </w:tc>
        <w:tc>
          <w:tcPr>
            <w:tcW w:w="4970" w:type="dxa"/>
            <w:tcBorders>
              <w:right w:val="single" w:sz="6" w:space="0" w:color="000000"/>
            </w:tcBorders>
          </w:tcPr>
          <w:p w14:paraId="6DAB89DB" w14:textId="77777777" w:rsidR="008C340F" w:rsidRPr="00AE5405" w:rsidRDefault="008C340F" w:rsidP="00FC3B4D">
            <w:pPr>
              <w:tabs>
                <w:tab w:val="left" w:pos="1134"/>
                <w:tab w:val="left" w:pos="1871"/>
                <w:tab w:val="left" w:pos="2268"/>
              </w:tabs>
              <w:ind w:right="144"/>
              <w:rPr>
                <w:sz w:val="24"/>
                <w:szCs w:val="24"/>
              </w:rPr>
            </w:pPr>
          </w:p>
          <w:p w14:paraId="68D482FA" w14:textId="77777777" w:rsidR="008C340F" w:rsidRPr="00AE5405" w:rsidRDefault="008C340F" w:rsidP="00FC3B4D">
            <w:pPr>
              <w:tabs>
                <w:tab w:val="left" w:pos="1134"/>
                <w:tab w:val="left" w:pos="1871"/>
                <w:tab w:val="left" w:pos="2268"/>
              </w:tabs>
              <w:ind w:right="144"/>
              <w:rPr>
                <w:sz w:val="24"/>
                <w:szCs w:val="24"/>
              </w:rPr>
            </w:pPr>
          </w:p>
          <w:p w14:paraId="3BB1AABB" w14:textId="77777777" w:rsidR="008C340F" w:rsidRPr="00AE5405" w:rsidRDefault="008C340F" w:rsidP="00FC3B4D">
            <w:pPr>
              <w:tabs>
                <w:tab w:val="left" w:pos="1134"/>
                <w:tab w:val="left" w:pos="1871"/>
                <w:tab w:val="left" w:pos="2268"/>
              </w:tabs>
              <w:ind w:right="144"/>
              <w:rPr>
                <w:sz w:val="24"/>
                <w:szCs w:val="24"/>
              </w:rPr>
            </w:pPr>
            <w:r w:rsidRPr="00AE5405">
              <w:rPr>
                <w:sz w:val="24"/>
                <w:szCs w:val="24"/>
              </w:rPr>
              <w:t>Phone: 727-515-8025</w:t>
            </w:r>
          </w:p>
          <w:p w14:paraId="29EF8FB7" w14:textId="77777777" w:rsidR="008C340F" w:rsidRPr="00947A81" w:rsidRDefault="008C340F" w:rsidP="00FC3B4D">
            <w:pPr>
              <w:tabs>
                <w:tab w:val="left" w:pos="1134"/>
                <w:tab w:val="left" w:pos="1871"/>
                <w:tab w:val="left" w:pos="2268"/>
              </w:tabs>
              <w:ind w:right="144"/>
              <w:rPr>
                <w:sz w:val="24"/>
                <w:szCs w:val="24"/>
                <w:u w:val="single"/>
              </w:rPr>
            </w:pPr>
            <w:r w:rsidRPr="00AE5405">
              <w:rPr>
                <w:sz w:val="24"/>
                <w:szCs w:val="24"/>
              </w:rPr>
              <w:t>Email</w:t>
            </w:r>
            <w:r w:rsidRPr="00947A81">
              <w:rPr>
                <w:sz w:val="24"/>
                <w:szCs w:val="24"/>
                <w:u w:val="single"/>
              </w:rPr>
              <w:t>: ross_norsworthy@</w:t>
            </w:r>
            <w:hyperlink r:id="rId7" w:history="1">
              <w:r w:rsidRPr="00947A81">
                <w:rPr>
                  <w:rStyle w:val="Hyperlink"/>
                  <w:color w:val="auto"/>
                  <w:sz w:val="24"/>
                  <w:szCs w:val="24"/>
                </w:rPr>
                <w:t>msn</w:t>
              </w:r>
            </w:hyperlink>
            <w:r w:rsidRPr="00947A81">
              <w:rPr>
                <w:sz w:val="24"/>
                <w:szCs w:val="24"/>
                <w:u w:val="single"/>
              </w:rPr>
              <w:t>.com</w:t>
            </w:r>
          </w:p>
          <w:p w14:paraId="666939C4" w14:textId="77777777" w:rsidR="008C340F" w:rsidRPr="00947A81" w:rsidRDefault="008C340F" w:rsidP="00FC3B4D">
            <w:pPr>
              <w:tabs>
                <w:tab w:val="left" w:pos="1134"/>
                <w:tab w:val="left" w:pos="1871"/>
                <w:tab w:val="left" w:pos="2268"/>
              </w:tabs>
              <w:ind w:right="144"/>
              <w:rPr>
                <w:sz w:val="24"/>
                <w:szCs w:val="24"/>
                <w:u w:val="single"/>
              </w:rPr>
            </w:pPr>
          </w:p>
          <w:p w14:paraId="3C352E55" w14:textId="77777777" w:rsidR="00600704" w:rsidRPr="00947A81" w:rsidRDefault="00600704" w:rsidP="00600704">
            <w:pPr>
              <w:tabs>
                <w:tab w:val="left" w:pos="1134"/>
                <w:tab w:val="left" w:pos="1871"/>
                <w:tab w:val="left" w:pos="2268"/>
              </w:tabs>
              <w:ind w:right="144"/>
              <w:rPr>
                <w:sz w:val="24"/>
                <w:szCs w:val="24"/>
                <w:u w:val="single"/>
              </w:rPr>
            </w:pPr>
            <w:r w:rsidRPr="00947A81">
              <w:rPr>
                <w:sz w:val="24"/>
                <w:szCs w:val="24"/>
                <w:u w:val="single"/>
              </w:rPr>
              <w:t>Phone: (202) 657-3081</w:t>
            </w:r>
          </w:p>
          <w:p w14:paraId="5F3F3497" w14:textId="77777777" w:rsidR="00600704" w:rsidRPr="00947A81" w:rsidRDefault="00600704" w:rsidP="00600704">
            <w:pPr>
              <w:tabs>
                <w:tab w:val="left" w:pos="1134"/>
                <w:tab w:val="left" w:pos="1871"/>
                <w:tab w:val="left" w:pos="2268"/>
              </w:tabs>
              <w:ind w:right="144"/>
              <w:rPr>
                <w:sz w:val="24"/>
                <w:szCs w:val="24"/>
                <w:u w:val="single"/>
              </w:rPr>
            </w:pPr>
            <w:r w:rsidRPr="00947A81">
              <w:rPr>
                <w:sz w:val="24"/>
                <w:szCs w:val="24"/>
                <w:u w:val="single"/>
              </w:rPr>
              <w:t>Email: pamela.j.murray@uscg.mil</w:t>
            </w:r>
          </w:p>
          <w:p w14:paraId="60181DE3" w14:textId="77777777" w:rsidR="00600704" w:rsidRPr="00947A81" w:rsidRDefault="00600704" w:rsidP="00FC3B4D">
            <w:pPr>
              <w:tabs>
                <w:tab w:val="left" w:pos="1134"/>
                <w:tab w:val="left" w:pos="1871"/>
                <w:tab w:val="left" w:pos="2268"/>
              </w:tabs>
              <w:ind w:right="144"/>
              <w:rPr>
                <w:sz w:val="24"/>
                <w:szCs w:val="24"/>
                <w:u w:val="single"/>
              </w:rPr>
            </w:pPr>
          </w:p>
          <w:p w14:paraId="6DDA0FAF" w14:textId="3D722C3E"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Phone: 202-475-3607</w:t>
            </w:r>
          </w:p>
          <w:p w14:paraId="61989399"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Email: jerry.</w:t>
            </w:r>
            <w:proofErr w:type="gramStart"/>
            <w:r w:rsidRPr="00947A81">
              <w:rPr>
                <w:sz w:val="24"/>
                <w:szCs w:val="24"/>
                <w:u w:val="single"/>
              </w:rPr>
              <w:t>l.ulcek</w:t>
            </w:r>
            <w:proofErr w:type="gramEnd"/>
            <w:r w:rsidRPr="00947A81">
              <w:rPr>
                <w:sz w:val="24"/>
                <w:szCs w:val="24"/>
                <w:u w:val="single"/>
              </w:rPr>
              <w:t>@</w:t>
            </w:r>
            <w:hyperlink r:id="rId8" w:history="1">
              <w:r w:rsidRPr="00947A81">
                <w:rPr>
                  <w:rStyle w:val="Hyperlink"/>
                  <w:color w:val="auto"/>
                  <w:sz w:val="24"/>
                  <w:szCs w:val="24"/>
                </w:rPr>
                <w:t>uscg</w:t>
              </w:r>
            </w:hyperlink>
            <w:r w:rsidRPr="00947A81">
              <w:rPr>
                <w:sz w:val="24"/>
                <w:szCs w:val="24"/>
                <w:u w:val="single"/>
              </w:rPr>
              <w:t xml:space="preserve">.mil </w:t>
            </w:r>
            <w:r w:rsidRPr="00947A81">
              <w:rPr>
                <w:sz w:val="24"/>
                <w:szCs w:val="24"/>
                <w:u w:val="single"/>
              </w:rPr>
              <w:fldChar w:fldCharType="begin"/>
            </w:r>
            <w:r w:rsidRPr="00947A81">
              <w:rPr>
                <w:sz w:val="24"/>
                <w:szCs w:val="24"/>
                <w:u w:val="single"/>
              </w:rPr>
              <w:instrText xml:space="preserve"> HYPERLINK "mailto:philip.sohn@noaa.gov" </w:instrText>
            </w:r>
            <w:r w:rsidRPr="00947A81">
              <w:rPr>
                <w:sz w:val="24"/>
                <w:szCs w:val="24"/>
                <w:u w:val="single"/>
              </w:rPr>
            </w:r>
            <w:r w:rsidRPr="00947A81">
              <w:rPr>
                <w:sz w:val="24"/>
                <w:szCs w:val="24"/>
                <w:u w:val="single"/>
              </w:rPr>
              <w:fldChar w:fldCharType="separate"/>
            </w:r>
          </w:p>
          <w:p w14:paraId="35634B7F"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fldChar w:fldCharType="end"/>
            </w:r>
          </w:p>
          <w:p w14:paraId="3D5404BA"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Phone: 301-512-9860</w:t>
            </w:r>
          </w:p>
          <w:p w14:paraId="5B46393F"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Email: joe@</w:t>
            </w:r>
            <w:hyperlink r:id="rId9" w:history="1">
              <w:r w:rsidRPr="00947A81">
                <w:rPr>
                  <w:rStyle w:val="Hyperlink"/>
                  <w:color w:val="auto"/>
                  <w:sz w:val="24"/>
                  <w:szCs w:val="24"/>
                </w:rPr>
                <w:t>joecel</w:t>
              </w:r>
            </w:hyperlink>
            <w:r w:rsidRPr="00947A81">
              <w:rPr>
                <w:sz w:val="24"/>
                <w:szCs w:val="24"/>
                <w:u w:val="single"/>
              </w:rPr>
              <w:t>.</w:t>
            </w:r>
            <w:hyperlink r:id="rId10" w:history="1">
              <w:r w:rsidRPr="00947A81">
                <w:rPr>
                  <w:rStyle w:val="Hyperlink"/>
                  <w:color w:val="auto"/>
                  <w:sz w:val="24"/>
                  <w:szCs w:val="24"/>
                </w:rPr>
                <w:t>com</w:t>
              </w:r>
            </w:hyperlink>
          </w:p>
          <w:p w14:paraId="300F1262" w14:textId="77777777" w:rsidR="008C340F" w:rsidRPr="00947A81" w:rsidRDefault="008C340F" w:rsidP="00FC3B4D">
            <w:pPr>
              <w:tabs>
                <w:tab w:val="left" w:pos="1134"/>
                <w:tab w:val="left" w:pos="1871"/>
                <w:tab w:val="left" w:pos="2268"/>
              </w:tabs>
              <w:ind w:right="144"/>
              <w:rPr>
                <w:sz w:val="24"/>
                <w:szCs w:val="24"/>
                <w:u w:val="single"/>
              </w:rPr>
            </w:pPr>
          </w:p>
          <w:p w14:paraId="4D41140A"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Phone: 727-403-4029</w:t>
            </w:r>
          </w:p>
          <w:p w14:paraId="54AAA6B0" w14:textId="77777777" w:rsidR="008C340F" w:rsidRPr="00947A81" w:rsidRDefault="008C340F" w:rsidP="00FC3B4D">
            <w:pPr>
              <w:tabs>
                <w:tab w:val="left" w:pos="1134"/>
                <w:tab w:val="left" w:pos="1871"/>
                <w:tab w:val="left" w:pos="2268"/>
              </w:tabs>
              <w:ind w:right="144"/>
              <w:rPr>
                <w:sz w:val="24"/>
                <w:szCs w:val="24"/>
                <w:u w:val="single"/>
              </w:rPr>
            </w:pPr>
            <w:r w:rsidRPr="00947A81">
              <w:rPr>
                <w:sz w:val="24"/>
                <w:szCs w:val="24"/>
                <w:u w:val="single"/>
              </w:rPr>
              <w:t xml:space="preserve">Email: </w:t>
            </w:r>
            <w:hyperlink r:id="rId11" w:history="1">
              <w:r w:rsidRPr="00947A81">
                <w:rPr>
                  <w:rStyle w:val="Hyperlink"/>
                  <w:color w:val="auto"/>
                  <w:sz w:val="24"/>
                  <w:szCs w:val="24"/>
                </w:rPr>
                <w:t>johnnyschultz@sev1tech.com</w:t>
              </w:r>
            </w:hyperlink>
          </w:p>
          <w:p w14:paraId="31C98CB9" w14:textId="77777777" w:rsidR="008C340F" w:rsidRPr="00AE5405" w:rsidRDefault="008C340F" w:rsidP="00FC3B4D">
            <w:pPr>
              <w:tabs>
                <w:tab w:val="left" w:pos="1134"/>
                <w:tab w:val="left" w:pos="1871"/>
                <w:tab w:val="left" w:pos="2268"/>
              </w:tabs>
              <w:ind w:right="144"/>
              <w:rPr>
                <w:color w:val="0000FF"/>
                <w:sz w:val="24"/>
                <w:szCs w:val="24"/>
                <w:u w:val="single"/>
              </w:rPr>
            </w:pPr>
          </w:p>
        </w:tc>
      </w:tr>
      <w:tr w:rsidR="008C340F" w:rsidRPr="00AE5405" w14:paraId="1554BF85" w14:textId="77777777" w:rsidTr="00FC3B4D">
        <w:trPr>
          <w:trHeight w:val="1151"/>
        </w:trPr>
        <w:tc>
          <w:tcPr>
            <w:tcW w:w="9067" w:type="dxa"/>
            <w:gridSpan w:val="2"/>
            <w:tcBorders>
              <w:left w:val="single" w:sz="6" w:space="0" w:color="000000"/>
              <w:right w:val="single" w:sz="6" w:space="0" w:color="000000"/>
            </w:tcBorders>
          </w:tcPr>
          <w:p w14:paraId="54EE5FE7" w14:textId="77777777" w:rsidR="008C340F" w:rsidRPr="00AE5405" w:rsidRDefault="008C340F" w:rsidP="00FC3B4D">
            <w:pPr>
              <w:jc w:val="both"/>
              <w:rPr>
                <w:b/>
                <w:bCs/>
                <w:sz w:val="24"/>
                <w:szCs w:val="24"/>
              </w:rPr>
            </w:pPr>
            <w:r w:rsidRPr="00AE5405">
              <w:rPr>
                <w:b/>
                <w:bCs/>
                <w:sz w:val="24"/>
                <w:szCs w:val="24"/>
              </w:rPr>
              <w:t xml:space="preserve">Purpose/Objective: </w:t>
            </w:r>
          </w:p>
          <w:p w14:paraId="57E207DE" w14:textId="77777777" w:rsidR="008C340F" w:rsidRPr="00AE5405" w:rsidRDefault="008C340F" w:rsidP="00FC3B4D">
            <w:pPr>
              <w:jc w:val="both"/>
              <w:rPr>
                <w:sz w:val="24"/>
                <w:szCs w:val="24"/>
              </w:rPr>
            </w:pPr>
            <w:r w:rsidRPr="00AE5405">
              <w:rPr>
                <w:sz w:val="24"/>
                <w:szCs w:val="24"/>
              </w:rPr>
              <w:t>This document identifies the problem of multiple audible alarms on ships having multiple installed VHF radios, caused whenever a digital selective calling (DSC) alert is received.</w:t>
            </w:r>
          </w:p>
        </w:tc>
      </w:tr>
      <w:tr w:rsidR="008C340F" w:rsidRPr="00AE5405" w14:paraId="5D7E2F1A" w14:textId="77777777" w:rsidTr="00FC3B4D">
        <w:trPr>
          <w:trHeight w:val="1708"/>
        </w:trPr>
        <w:tc>
          <w:tcPr>
            <w:tcW w:w="9067" w:type="dxa"/>
            <w:gridSpan w:val="2"/>
            <w:tcBorders>
              <w:left w:val="single" w:sz="6" w:space="0" w:color="000000"/>
              <w:right w:val="single" w:sz="6" w:space="0" w:color="000000"/>
            </w:tcBorders>
          </w:tcPr>
          <w:p w14:paraId="6F440C0F" w14:textId="77777777" w:rsidR="008C340F" w:rsidRPr="00AE5405" w:rsidRDefault="008C340F" w:rsidP="00FC3B4D">
            <w:pPr>
              <w:tabs>
                <w:tab w:val="left" w:pos="794"/>
                <w:tab w:val="left" w:pos="1191"/>
                <w:tab w:val="left" w:pos="1588"/>
                <w:tab w:val="left" w:pos="1985"/>
              </w:tabs>
              <w:jc w:val="both"/>
              <w:rPr>
                <w:b/>
                <w:bCs/>
                <w:sz w:val="24"/>
                <w:szCs w:val="24"/>
              </w:rPr>
            </w:pPr>
            <w:r w:rsidRPr="00AE5405">
              <w:rPr>
                <w:b/>
                <w:bCs/>
                <w:sz w:val="24"/>
                <w:szCs w:val="24"/>
              </w:rPr>
              <w:t>Abstract:</w:t>
            </w:r>
          </w:p>
          <w:p w14:paraId="208F84E0" w14:textId="77777777" w:rsidR="008C340F" w:rsidRPr="00AE5405" w:rsidRDefault="008C340F" w:rsidP="00FC3B4D">
            <w:pPr>
              <w:jc w:val="both"/>
              <w:rPr>
                <w:sz w:val="24"/>
                <w:szCs w:val="24"/>
              </w:rPr>
            </w:pPr>
            <w:bookmarkStart w:id="1" w:name="_gjdgxs" w:colFirst="0" w:colLast="0"/>
            <w:bookmarkEnd w:id="1"/>
            <w:r w:rsidRPr="00AE5405">
              <w:rPr>
                <w:sz w:val="24"/>
                <w:szCs w:val="24"/>
              </w:rPr>
              <w:t>ITU-R M.1080 will allow all secondary radios onboard a ship to be distinguished from the primary radio. This will allow secondary radios to include a configuration option permitting audible DSC all-ships distress and urgency alarms to be disabled without affecting the primary radio. This will resolve the problem of multiple audible alarms.</w:t>
            </w:r>
          </w:p>
          <w:p w14:paraId="3CE94EBB" w14:textId="77777777" w:rsidR="008C340F" w:rsidRPr="00AE5405" w:rsidRDefault="008C340F" w:rsidP="00FC3B4D">
            <w:pPr>
              <w:tabs>
                <w:tab w:val="left" w:pos="794"/>
                <w:tab w:val="left" w:pos="1191"/>
                <w:tab w:val="left" w:pos="1588"/>
                <w:tab w:val="left" w:pos="1985"/>
              </w:tabs>
              <w:jc w:val="both"/>
              <w:rPr>
                <w:sz w:val="24"/>
                <w:szCs w:val="24"/>
              </w:rPr>
            </w:pPr>
          </w:p>
        </w:tc>
      </w:tr>
    </w:tbl>
    <w:p w14:paraId="11DF2312" w14:textId="77777777" w:rsidR="008C340F" w:rsidRDefault="008C340F" w:rsidP="008C340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C340F" w:rsidRPr="00A00FC2" w14:paraId="786F927D" w14:textId="77777777" w:rsidTr="00FC3B4D">
        <w:trPr>
          <w:cantSplit/>
        </w:trPr>
        <w:tc>
          <w:tcPr>
            <w:tcW w:w="6487" w:type="dxa"/>
            <w:vAlign w:val="center"/>
          </w:tcPr>
          <w:p w14:paraId="3851166C" w14:textId="77777777" w:rsidR="008C340F" w:rsidRDefault="008C340F" w:rsidP="00FC3B4D">
            <w:pPr>
              <w:shd w:val="solid" w:color="FFFFFF" w:fill="FFFFFF"/>
              <w:tabs>
                <w:tab w:val="left" w:pos="1134"/>
                <w:tab w:val="left" w:pos="1871"/>
                <w:tab w:val="left" w:pos="2268"/>
              </w:tabs>
              <w:overflowPunct w:val="0"/>
              <w:adjustRightInd w:val="0"/>
              <w:textAlignment w:val="baseline"/>
              <w:rPr>
                <w:rFonts w:ascii="Verdana" w:hAnsi="Verdana" w:cs="Times New Roman Bold"/>
                <w:b/>
                <w:bCs/>
                <w:sz w:val="26"/>
                <w:szCs w:val="26"/>
                <w:lang w:val="en-GB"/>
              </w:rPr>
            </w:pPr>
          </w:p>
          <w:p w14:paraId="19D5FF82" w14:textId="77777777" w:rsidR="008C340F" w:rsidRPr="00A00FC2" w:rsidRDefault="008C340F" w:rsidP="00FC3B4D">
            <w:pPr>
              <w:shd w:val="solid" w:color="FFFFFF" w:fill="FFFFFF"/>
              <w:tabs>
                <w:tab w:val="left" w:pos="1134"/>
                <w:tab w:val="left" w:pos="1871"/>
                <w:tab w:val="left" w:pos="2268"/>
              </w:tabs>
              <w:overflowPunct w:val="0"/>
              <w:adjustRightInd w:val="0"/>
              <w:textAlignment w:val="baseline"/>
              <w:rPr>
                <w:b/>
                <w:bCs/>
                <w:szCs w:val="24"/>
              </w:rPr>
            </w:pPr>
            <w:r w:rsidRPr="00976727">
              <w:rPr>
                <w:rFonts w:ascii="Verdana" w:hAnsi="Verdana" w:cs="Times New Roman Bold"/>
                <w:b/>
                <w:bCs/>
                <w:sz w:val="26"/>
                <w:szCs w:val="26"/>
                <w:lang w:val="en-GB"/>
              </w:rPr>
              <w:t>Radiocommunication Study Groups</w:t>
            </w:r>
          </w:p>
        </w:tc>
        <w:tc>
          <w:tcPr>
            <w:tcW w:w="3402" w:type="dxa"/>
          </w:tcPr>
          <w:p w14:paraId="41B7E2A3" w14:textId="77777777" w:rsidR="008C340F" w:rsidRDefault="008C340F" w:rsidP="00FC3B4D">
            <w:pPr>
              <w:shd w:val="solid" w:color="FFFFFF" w:fill="FFFFFF"/>
              <w:spacing w:line="240" w:lineRule="atLeast"/>
              <w:rPr>
                <w:noProof/>
                <w:szCs w:val="24"/>
              </w:rPr>
            </w:pPr>
          </w:p>
          <w:p w14:paraId="467E5AD6" w14:textId="77777777" w:rsidR="008C340F" w:rsidRPr="00A00FC2" w:rsidRDefault="008C340F" w:rsidP="00FC3B4D">
            <w:pPr>
              <w:shd w:val="solid" w:color="FFFFFF" w:fill="FFFFFF"/>
              <w:spacing w:line="240" w:lineRule="atLeast"/>
              <w:rPr>
                <w:szCs w:val="24"/>
              </w:rPr>
            </w:pPr>
            <w:r w:rsidRPr="00A00FC2">
              <w:rPr>
                <w:noProof/>
                <w:szCs w:val="24"/>
              </w:rPr>
              <w:drawing>
                <wp:inline distT="0" distB="0" distL="0" distR="0" wp14:anchorId="0E3A0FB5" wp14:editId="5D7613D0">
                  <wp:extent cx="765175" cy="765175"/>
                  <wp:effectExtent l="0" t="0" r="0" b="0"/>
                  <wp:docPr id="3" name="Picture 3"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C340F" w:rsidRPr="00A00FC2" w14:paraId="592E1951" w14:textId="77777777" w:rsidTr="00FC3B4D">
        <w:trPr>
          <w:cantSplit/>
        </w:trPr>
        <w:tc>
          <w:tcPr>
            <w:tcW w:w="6487" w:type="dxa"/>
            <w:tcBorders>
              <w:bottom w:val="single" w:sz="12" w:space="0" w:color="auto"/>
            </w:tcBorders>
          </w:tcPr>
          <w:p w14:paraId="6B53C1F0" w14:textId="77777777" w:rsidR="008C340F" w:rsidRPr="00A00FC2" w:rsidRDefault="008C340F" w:rsidP="00FC3B4D">
            <w:pPr>
              <w:shd w:val="solid" w:color="FFFFFF" w:fill="FFFFFF"/>
              <w:spacing w:after="48"/>
              <w:rPr>
                <w:b/>
                <w:szCs w:val="24"/>
              </w:rPr>
            </w:pPr>
          </w:p>
        </w:tc>
        <w:tc>
          <w:tcPr>
            <w:tcW w:w="3402" w:type="dxa"/>
            <w:tcBorders>
              <w:bottom w:val="single" w:sz="12" w:space="0" w:color="auto"/>
            </w:tcBorders>
          </w:tcPr>
          <w:p w14:paraId="07441033" w14:textId="77777777" w:rsidR="008C340F" w:rsidRPr="00A00FC2" w:rsidRDefault="008C340F" w:rsidP="00FC3B4D">
            <w:pPr>
              <w:shd w:val="solid" w:color="FFFFFF" w:fill="FFFFFF"/>
              <w:spacing w:after="48" w:line="240" w:lineRule="atLeast"/>
              <w:rPr>
                <w:szCs w:val="24"/>
              </w:rPr>
            </w:pPr>
          </w:p>
        </w:tc>
      </w:tr>
      <w:tr w:rsidR="008C340F" w:rsidRPr="00A00FC2" w14:paraId="21BA63E1" w14:textId="77777777" w:rsidTr="00FC3B4D">
        <w:trPr>
          <w:cantSplit/>
        </w:trPr>
        <w:tc>
          <w:tcPr>
            <w:tcW w:w="6487" w:type="dxa"/>
            <w:tcBorders>
              <w:top w:val="single" w:sz="12" w:space="0" w:color="auto"/>
            </w:tcBorders>
          </w:tcPr>
          <w:p w14:paraId="588E1962" w14:textId="77777777" w:rsidR="008C340F" w:rsidRPr="00A00FC2" w:rsidRDefault="008C340F" w:rsidP="00FC3B4D">
            <w:pPr>
              <w:shd w:val="solid" w:color="FFFFFF" w:fill="FFFFFF"/>
              <w:spacing w:after="48"/>
              <w:rPr>
                <w:bCs/>
                <w:szCs w:val="24"/>
              </w:rPr>
            </w:pPr>
          </w:p>
        </w:tc>
        <w:tc>
          <w:tcPr>
            <w:tcW w:w="3402" w:type="dxa"/>
            <w:tcBorders>
              <w:top w:val="single" w:sz="12" w:space="0" w:color="auto"/>
            </w:tcBorders>
          </w:tcPr>
          <w:p w14:paraId="5E70A016" w14:textId="77777777" w:rsidR="008C340F" w:rsidRPr="00A00FC2" w:rsidRDefault="008C340F" w:rsidP="00FC3B4D">
            <w:pPr>
              <w:shd w:val="solid" w:color="FFFFFF" w:fill="FFFFFF"/>
              <w:spacing w:after="48" w:line="240" w:lineRule="atLeast"/>
              <w:rPr>
                <w:szCs w:val="24"/>
              </w:rPr>
            </w:pPr>
          </w:p>
        </w:tc>
      </w:tr>
      <w:tr w:rsidR="008C340F" w:rsidRPr="00A00FC2" w14:paraId="1A915F90" w14:textId="77777777" w:rsidTr="00FC3B4D">
        <w:trPr>
          <w:cantSplit/>
        </w:trPr>
        <w:tc>
          <w:tcPr>
            <w:tcW w:w="6487" w:type="dxa"/>
            <w:vMerge w:val="restart"/>
          </w:tcPr>
          <w:p w14:paraId="06967A32" w14:textId="77777777" w:rsidR="008C340F" w:rsidRPr="008B30BD" w:rsidRDefault="008C340F" w:rsidP="00FC3B4D">
            <w:pPr>
              <w:shd w:val="solid" w:color="FFFFFF" w:fill="FFFFFF"/>
              <w:spacing w:after="240"/>
              <w:ind w:left="1134" w:hanging="1134"/>
              <w:rPr>
                <w:szCs w:val="24"/>
              </w:rPr>
            </w:pPr>
            <w:bookmarkStart w:id="2" w:name="recibido"/>
            <w:bookmarkStart w:id="3" w:name="dnum" w:colFirst="1" w:colLast="1"/>
            <w:bookmarkEnd w:id="2"/>
            <w:r w:rsidRPr="00A00FC2">
              <w:rPr>
                <w:szCs w:val="24"/>
              </w:rPr>
              <w:t>Source:</w:t>
            </w:r>
            <w:r w:rsidRPr="00A00FC2">
              <w:rPr>
                <w:szCs w:val="24"/>
              </w:rPr>
              <w:tab/>
            </w:r>
            <w:r>
              <w:rPr>
                <w:szCs w:val="24"/>
              </w:rPr>
              <w:t>Recommendation ITU-R M.1080-0</w:t>
            </w:r>
          </w:p>
          <w:p w14:paraId="55DA8044" w14:textId="5BEFC691" w:rsidR="008C340F" w:rsidRPr="00A00FC2" w:rsidRDefault="008C340F" w:rsidP="00FC3B4D">
            <w:pPr>
              <w:shd w:val="solid" w:color="FFFFFF" w:fill="FFFFFF"/>
              <w:spacing w:after="240"/>
              <w:ind w:left="1134" w:hanging="1134"/>
              <w:rPr>
                <w:szCs w:val="24"/>
              </w:rPr>
            </w:pPr>
            <w:r w:rsidRPr="00A00FC2">
              <w:rPr>
                <w:szCs w:val="24"/>
              </w:rPr>
              <w:t>Subject:</w:t>
            </w:r>
            <w:r w:rsidRPr="00A00FC2">
              <w:rPr>
                <w:szCs w:val="24"/>
              </w:rPr>
              <w:tab/>
              <w:t>Use of MMSI 10</w:t>
            </w:r>
            <w:r w:rsidRPr="00A00FC2">
              <w:rPr>
                <w:szCs w:val="24"/>
                <w:vertAlign w:val="superscript"/>
              </w:rPr>
              <w:t>th</w:t>
            </w:r>
            <w:r w:rsidRPr="00A00FC2">
              <w:rPr>
                <w:szCs w:val="24"/>
              </w:rPr>
              <w:t xml:space="preserve"> digit to disable DSC alarming</w:t>
            </w:r>
          </w:p>
        </w:tc>
        <w:tc>
          <w:tcPr>
            <w:tcW w:w="3402" w:type="dxa"/>
          </w:tcPr>
          <w:p w14:paraId="3A77A212" w14:textId="0BE94F00"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Document:</w:t>
            </w:r>
            <w:r w:rsidR="00F2215B">
              <w:rPr>
                <w:rFonts w:ascii="Verdana" w:hAnsi="Verdana"/>
                <w:b/>
                <w:sz w:val="20"/>
                <w:szCs w:val="20"/>
                <w:lang w:val="en-GB" w:eastAsia="zh-CN"/>
              </w:rPr>
              <w:t xml:space="preserve"> </w:t>
            </w:r>
            <w:r w:rsidRPr="00976727">
              <w:rPr>
                <w:rFonts w:ascii="Verdana" w:hAnsi="Verdana"/>
                <w:b/>
                <w:sz w:val="20"/>
                <w:szCs w:val="20"/>
                <w:lang w:val="en-GB" w:eastAsia="zh-CN"/>
              </w:rPr>
              <w:t>USWP5B34</w:t>
            </w:r>
            <w:r>
              <w:rPr>
                <w:rFonts w:ascii="Verdana" w:hAnsi="Verdana"/>
                <w:b/>
                <w:sz w:val="20"/>
                <w:szCs w:val="20"/>
                <w:lang w:val="en-GB" w:eastAsia="zh-CN"/>
              </w:rPr>
              <w:t>-xx</w:t>
            </w:r>
          </w:p>
        </w:tc>
      </w:tr>
      <w:tr w:rsidR="008C340F" w:rsidRPr="00A00FC2" w14:paraId="34D2810B" w14:textId="77777777" w:rsidTr="00FC3B4D">
        <w:trPr>
          <w:cantSplit/>
        </w:trPr>
        <w:tc>
          <w:tcPr>
            <w:tcW w:w="6487" w:type="dxa"/>
            <w:vMerge/>
          </w:tcPr>
          <w:p w14:paraId="560BD4AE" w14:textId="77777777" w:rsidR="008C340F" w:rsidRPr="00A00FC2" w:rsidRDefault="008C340F" w:rsidP="00FC3B4D">
            <w:pPr>
              <w:spacing w:before="60"/>
              <w:jc w:val="center"/>
              <w:rPr>
                <w:b/>
                <w:smallCaps/>
                <w:szCs w:val="24"/>
                <w:lang w:eastAsia="zh-CN"/>
              </w:rPr>
            </w:pPr>
            <w:bookmarkStart w:id="4" w:name="ddate" w:colFirst="1" w:colLast="1"/>
            <w:bookmarkEnd w:id="3"/>
          </w:p>
        </w:tc>
        <w:tc>
          <w:tcPr>
            <w:tcW w:w="3402" w:type="dxa"/>
          </w:tcPr>
          <w:p w14:paraId="1EEAE7FC" w14:textId="6FDA88BD"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 xml:space="preserve">Date:   </w:t>
            </w:r>
            <w:r w:rsidR="001D5978">
              <w:rPr>
                <w:rFonts w:ascii="Verdana" w:hAnsi="Verdana"/>
                <w:b/>
                <w:sz w:val="20"/>
                <w:szCs w:val="20"/>
                <w:lang w:val="en-GB" w:eastAsia="zh-CN"/>
              </w:rPr>
              <w:t>04</w:t>
            </w:r>
            <w:r w:rsidRPr="00976727">
              <w:rPr>
                <w:rFonts w:ascii="Verdana" w:hAnsi="Verdana"/>
                <w:b/>
                <w:sz w:val="20"/>
                <w:szCs w:val="20"/>
                <w:lang w:val="en-GB" w:eastAsia="zh-CN"/>
              </w:rPr>
              <w:t xml:space="preserve"> </w:t>
            </w:r>
            <w:r w:rsidR="001D5978">
              <w:rPr>
                <w:rFonts w:ascii="Verdana" w:hAnsi="Verdana"/>
                <w:b/>
                <w:sz w:val="20"/>
                <w:szCs w:val="20"/>
                <w:lang w:val="en-GB" w:eastAsia="zh-CN"/>
              </w:rPr>
              <w:t>February</w:t>
            </w:r>
            <w:r w:rsidRPr="00976727">
              <w:rPr>
                <w:rFonts w:ascii="Verdana" w:hAnsi="Verdana"/>
                <w:b/>
                <w:sz w:val="20"/>
                <w:szCs w:val="20"/>
                <w:lang w:val="en-GB" w:eastAsia="zh-CN"/>
              </w:rPr>
              <w:t xml:space="preserve"> 2025</w:t>
            </w:r>
          </w:p>
        </w:tc>
      </w:tr>
      <w:tr w:rsidR="008C340F" w:rsidRPr="00A00FC2" w14:paraId="233989AA" w14:textId="77777777" w:rsidTr="00FC3B4D">
        <w:trPr>
          <w:cantSplit/>
        </w:trPr>
        <w:tc>
          <w:tcPr>
            <w:tcW w:w="6487" w:type="dxa"/>
            <w:vMerge/>
          </w:tcPr>
          <w:p w14:paraId="0AAD5C50" w14:textId="77777777" w:rsidR="008C340F" w:rsidRPr="00A00FC2" w:rsidRDefault="008C340F" w:rsidP="00FC3B4D">
            <w:pPr>
              <w:spacing w:before="60"/>
              <w:jc w:val="center"/>
              <w:rPr>
                <w:b/>
                <w:smallCaps/>
                <w:szCs w:val="24"/>
                <w:lang w:eastAsia="zh-CN"/>
              </w:rPr>
            </w:pPr>
            <w:bookmarkStart w:id="5" w:name="dorlang" w:colFirst="1" w:colLast="1"/>
            <w:bookmarkEnd w:id="4"/>
          </w:p>
        </w:tc>
        <w:tc>
          <w:tcPr>
            <w:tcW w:w="3402" w:type="dxa"/>
          </w:tcPr>
          <w:p w14:paraId="37BB3052" w14:textId="77777777"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English only</w:t>
            </w:r>
          </w:p>
        </w:tc>
      </w:tr>
      <w:tr w:rsidR="008C340F" w:rsidRPr="00A00FC2" w14:paraId="7F914FD2" w14:textId="77777777" w:rsidTr="00FC3B4D">
        <w:trPr>
          <w:cantSplit/>
        </w:trPr>
        <w:tc>
          <w:tcPr>
            <w:tcW w:w="9889" w:type="dxa"/>
            <w:gridSpan w:val="2"/>
          </w:tcPr>
          <w:p w14:paraId="71630A5C" w14:textId="77777777" w:rsidR="008C340F" w:rsidRPr="00A00FC2" w:rsidRDefault="008C340F" w:rsidP="00FC3B4D">
            <w:pPr>
              <w:pStyle w:val="Source"/>
              <w:tabs>
                <w:tab w:val="center" w:pos="4836"/>
                <w:tab w:val="left" w:pos="8428"/>
              </w:tabs>
              <w:rPr>
                <w:sz w:val="24"/>
                <w:szCs w:val="24"/>
                <w:lang w:eastAsia="zh-CN"/>
              </w:rPr>
            </w:pPr>
            <w:bookmarkStart w:id="6" w:name="dsource" w:colFirst="0" w:colLast="0"/>
            <w:bookmarkEnd w:id="5"/>
            <w:r w:rsidRPr="00A00FC2">
              <w:rPr>
                <w:sz w:val="24"/>
                <w:szCs w:val="24"/>
                <w:lang w:eastAsia="zh-CN"/>
              </w:rPr>
              <w:t>United States of America</w:t>
            </w:r>
            <w:r>
              <w:rPr>
                <w:sz w:val="24"/>
                <w:szCs w:val="24"/>
                <w:lang w:eastAsia="zh-CN"/>
              </w:rPr>
              <w:br/>
            </w:r>
          </w:p>
        </w:tc>
      </w:tr>
      <w:tr w:rsidR="008C340F" w:rsidRPr="00A00FC2" w14:paraId="5D63FA5E" w14:textId="77777777" w:rsidTr="00FC3B4D">
        <w:trPr>
          <w:cantSplit/>
        </w:trPr>
        <w:tc>
          <w:tcPr>
            <w:tcW w:w="9889" w:type="dxa"/>
            <w:gridSpan w:val="2"/>
          </w:tcPr>
          <w:p w14:paraId="04B03AC8" w14:textId="77777777" w:rsidR="008C340F" w:rsidRPr="00A00FC2" w:rsidRDefault="008C340F" w:rsidP="00FC3B4D">
            <w:pPr>
              <w:jc w:val="center"/>
              <w:rPr>
                <w:bCs/>
                <w:szCs w:val="24"/>
                <w:lang w:eastAsia="zh-CN"/>
              </w:rPr>
            </w:pPr>
            <w:bookmarkStart w:id="7" w:name="drec" w:colFirst="0" w:colLast="0"/>
            <w:bookmarkEnd w:id="6"/>
            <w:r w:rsidRPr="00A00FC2">
              <w:rPr>
                <w:bCs/>
                <w:caps/>
                <w:sz w:val="24"/>
                <w:szCs w:val="24"/>
                <w:lang w:eastAsia="zh-CN"/>
              </w:rPr>
              <w:t xml:space="preserve">Working Document Toward a Preliminary Draft Revision of </w:t>
            </w:r>
            <w:r w:rsidRPr="00A00FC2">
              <w:rPr>
                <w:bCs/>
                <w:caps/>
                <w:sz w:val="24"/>
                <w:szCs w:val="24"/>
                <w:lang w:eastAsia="zh-CN"/>
              </w:rPr>
              <w:br/>
              <w:t>Recommendation ITU-R M.1080-0</w:t>
            </w:r>
          </w:p>
          <w:p w14:paraId="77CBB822" w14:textId="77777777" w:rsidR="008C340F" w:rsidRPr="00A00FC2" w:rsidRDefault="008C340F" w:rsidP="00FC3B4D">
            <w:pPr>
              <w:pStyle w:val="Title3"/>
              <w:rPr>
                <w:b/>
                <w:sz w:val="24"/>
                <w:szCs w:val="24"/>
                <w:lang w:eastAsia="zh-CN"/>
              </w:rPr>
            </w:pPr>
            <w:r w:rsidRPr="00A00FC2">
              <w:rPr>
                <w:b/>
                <w:sz w:val="24"/>
                <w:szCs w:val="24"/>
                <w:lang w:eastAsia="zh-CN"/>
              </w:rPr>
              <w:t>Digital selective calling system enhancement for multiple equipment installations</w:t>
            </w:r>
          </w:p>
        </w:tc>
      </w:tr>
      <w:tr w:rsidR="008C340F" w:rsidRPr="00A00FC2" w14:paraId="1FE531C9" w14:textId="77777777" w:rsidTr="00FC3B4D">
        <w:trPr>
          <w:cantSplit/>
        </w:trPr>
        <w:tc>
          <w:tcPr>
            <w:tcW w:w="9889" w:type="dxa"/>
            <w:gridSpan w:val="2"/>
          </w:tcPr>
          <w:p w14:paraId="5F88D877" w14:textId="77777777" w:rsidR="008C340F" w:rsidRPr="00A00FC2" w:rsidRDefault="008C340F" w:rsidP="00FC3B4D">
            <w:pPr>
              <w:pStyle w:val="Title1"/>
              <w:jc w:val="left"/>
              <w:rPr>
                <w:sz w:val="24"/>
                <w:szCs w:val="24"/>
                <w:lang w:eastAsia="zh-CN"/>
              </w:rPr>
            </w:pPr>
            <w:bookmarkStart w:id="8" w:name="dtitle1" w:colFirst="0" w:colLast="0"/>
            <w:bookmarkEnd w:id="7"/>
          </w:p>
        </w:tc>
      </w:tr>
    </w:tbl>
    <w:bookmarkEnd w:id="8"/>
    <w:p w14:paraId="36B3BCB8" w14:textId="77777777" w:rsidR="008C340F" w:rsidRPr="00A00FC2" w:rsidRDefault="008C340F" w:rsidP="008C340F">
      <w:pPr>
        <w:pStyle w:val="ListParagraph"/>
        <w:widowControl/>
        <w:numPr>
          <w:ilvl w:val="0"/>
          <w:numId w:val="6"/>
        </w:numPr>
        <w:autoSpaceDE/>
        <w:autoSpaceDN/>
        <w:spacing w:before="0" w:line="276" w:lineRule="auto"/>
        <w:ind w:left="900" w:hanging="900"/>
        <w:contextualSpacing/>
        <w:jc w:val="left"/>
        <w:rPr>
          <w:b/>
          <w:sz w:val="24"/>
          <w:szCs w:val="28"/>
          <w:lang w:eastAsia="zh-CN"/>
        </w:rPr>
      </w:pPr>
      <w:r w:rsidRPr="00A00FC2">
        <w:rPr>
          <w:b/>
          <w:sz w:val="24"/>
          <w:szCs w:val="28"/>
          <w:lang w:eastAsia="zh-CN"/>
        </w:rPr>
        <w:t>Introduction</w:t>
      </w:r>
    </w:p>
    <w:p w14:paraId="285BAA60" w14:textId="77777777" w:rsidR="008C340F" w:rsidRPr="00A00FC2" w:rsidRDefault="008C340F" w:rsidP="008C340F">
      <w:pPr>
        <w:rPr>
          <w:sz w:val="24"/>
          <w:szCs w:val="28"/>
          <w:lang w:eastAsia="zh-CN"/>
        </w:rPr>
      </w:pPr>
    </w:p>
    <w:p w14:paraId="5FA3DBF2" w14:textId="77777777" w:rsidR="008C340F" w:rsidRDefault="008C340F" w:rsidP="008C340F">
      <w:pPr>
        <w:jc w:val="both"/>
        <w:rPr>
          <w:sz w:val="24"/>
          <w:szCs w:val="24"/>
        </w:rPr>
      </w:pPr>
      <w:r w:rsidRPr="00A00FC2">
        <w:rPr>
          <w:sz w:val="24"/>
          <w:szCs w:val="24"/>
        </w:rPr>
        <w:t>Ships often have</w:t>
      </w:r>
      <w:r>
        <w:rPr>
          <w:sz w:val="24"/>
          <w:szCs w:val="24"/>
        </w:rPr>
        <w:t xml:space="preserve"> multiple installations of DSC-equipped VHF radios on board, occasionally in locations other than the bridge, or in different portions of the bridge.  When a distress alert or other all-ships distress or urgency call is received, all shipboard installations will audibly alarm simultaneously, and each installation will then need to be manually silenced</w:t>
      </w:r>
      <w:r>
        <w:rPr>
          <w:rStyle w:val="FootnoteReference"/>
          <w:sz w:val="24"/>
          <w:szCs w:val="24"/>
        </w:rPr>
        <w:footnoteReference w:id="1"/>
      </w:r>
      <w:r>
        <w:rPr>
          <w:sz w:val="24"/>
          <w:szCs w:val="24"/>
        </w:rPr>
        <w:t xml:space="preserve"> individually.  This multiple simultaneous audible alarming, requiring each radio’s alarm to be individually manually silenced, can be distracting, especially when the vessel is engaged in a difficult maneuver.  </w:t>
      </w:r>
    </w:p>
    <w:p w14:paraId="2C39C029" w14:textId="77777777" w:rsidR="008C340F" w:rsidRDefault="008C340F" w:rsidP="008C340F">
      <w:pPr>
        <w:jc w:val="both"/>
        <w:rPr>
          <w:sz w:val="24"/>
          <w:szCs w:val="24"/>
        </w:rPr>
      </w:pPr>
      <w:r w:rsidRPr="00A00FC2">
        <w:rPr>
          <w:sz w:val="24"/>
          <w:szCs w:val="24"/>
        </w:rPr>
        <w:t>Ships often have</w:t>
      </w:r>
      <w:r>
        <w:rPr>
          <w:sz w:val="24"/>
          <w:szCs w:val="24"/>
        </w:rPr>
        <w:t xml:space="preserve"> multiple installations of DSC-equipped VHF radios on board, occasionally in locations other than the bridge, or in different portions of the bridge.  When a distress alert or other all-ships distress or urgency call is received, all shipboard installations will audibly alarm simultaneously, and each installation will then need to be manually silenced</w:t>
      </w:r>
      <w:r>
        <w:rPr>
          <w:rStyle w:val="FootnoteReference"/>
          <w:sz w:val="24"/>
          <w:szCs w:val="24"/>
        </w:rPr>
        <w:footnoteReference w:id="2"/>
      </w:r>
      <w:r>
        <w:rPr>
          <w:sz w:val="24"/>
          <w:szCs w:val="24"/>
        </w:rPr>
        <w:t xml:space="preserve"> individually.  This multiple simultaneous audible alarming, requiring each radio’s alarm to be individually manually silenced, can be distracting, especially when the vessel is engaged in a difficult maneuver.  </w:t>
      </w:r>
    </w:p>
    <w:p w14:paraId="3E8DB84A" w14:textId="77777777" w:rsidR="008C340F" w:rsidRDefault="008C340F" w:rsidP="008C340F">
      <w:pPr>
        <w:jc w:val="both"/>
        <w:rPr>
          <w:sz w:val="24"/>
          <w:szCs w:val="24"/>
        </w:rPr>
      </w:pPr>
    </w:p>
    <w:p w14:paraId="5DE3CF17" w14:textId="77777777" w:rsidR="008C340F" w:rsidRDefault="008C340F" w:rsidP="008C340F">
      <w:pPr>
        <w:jc w:val="both"/>
        <w:rPr>
          <w:sz w:val="24"/>
          <w:szCs w:val="24"/>
        </w:rPr>
      </w:pPr>
      <w:r>
        <w:rPr>
          <w:sz w:val="24"/>
          <w:szCs w:val="24"/>
        </w:rPr>
        <w:t>Some users overcome this problem simply by not entering own-ship MMSI into the ship secondary radio installations.  The operator must then ignore the omnipresent displayed warnings that the unit will not transmit any DSC calls until own-ship’s MMSI is entered</w:t>
      </w:r>
      <w:r>
        <w:rPr>
          <w:rStyle w:val="FootnoteReference"/>
          <w:sz w:val="24"/>
          <w:szCs w:val="24"/>
        </w:rPr>
        <w:footnoteReference w:id="3"/>
      </w:r>
      <w:r>
        <w:rPr>
          <w:sz w:val="24"/>
          <w:szCs w:val="24"/>
        </w:rPr>
        <w:t xml:space="preserve">.  </w:t>
      </w:r>
    </w:p>
    <w:p w14:paraId="078C87E4" w14:textId="77777777" w:rsidR="008C340F" w:rsidRDefault="008C340F" w:rsidP="008C340F">
      <w:pPr>
        <w:jc w:val="both"/>
        <w:rPr>
          <w:sz w:val="24"/>
          <w:szCs w:val="24"/>
        </w:rPr>
      </w:pPr>
    </w:p>
    <w:p w14:paraId="3545E3D6" w14:textId="77777777" w:rsidR="008C340F" w:rsidRPr="00FA6E88" w:rsidRDefault="008C340F" w:rsidP="008C340F">
      <w:pPr>
        <w:jc w:val="both"/>
        <w:rPr>
          <w:i/>
          <w:iCs/>
          <w:sz w:val="24"/>
          <w:szCs w:val="24"/>
        </w:rPr>
      </w:pPr>
      <w:r>
        <w:rPr>
          <w:sz w:val="24"/>
          <w:szCs w:val="24"/>
        </w:rPr>
        <w:t xml:space="preserve">Some manufacturers have overcome this problem by adding a DSC disable option to the radio’s configuration menu.  Such an option is not explicitly allowed by ITU-R M.493-16, but it isn’t explicitly prohibited either.  This would allow the operator to disable DSC on the primary ship’s radio as well, preventing the ship from receiving distress alerts or </w:t>
      </w:r>
      <w:r w:rsidRPr="00FA6E88">
        <w:rPr>
          <w:sz w:val="24"/>
          <w:szCs w:val="24"/>
        </w:rPr>
        <w:t>other urgent safety information.</w:t>
      </w:r>
    </w:p>
    <w:p w14:paraId="55425073" w14:textId="77777777" w:rsidR="008C340F" w:rsidRDefault="008C340F" w:rsidP="008C340F">
      <w:pPr>
        <w:jc w:val="both"/>
      </w:pPr>
    </w:p>
    <w:p w14:paraId="6C151F18" w14:textId="77777777" w:rsidR="008C340F" w:rsidRPr="00A00FC2" w:rsidRDefault="008C340F" w:rsidP="008C340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t>Proposed means for addressing audible alarms on multiple radio installations on board a single ship</w:t>
      </w:r>
    </w:p>
    <w:p w14:paraId="0156DB53" w14:textId="77777777" w:rsidR="008C340F" w:rsidRDefault="008C340F" w:rsidP="008C340F">
      <w:pPr>
        <w:jc w:val="both"/>
      </w:pPr>
    </w:p>
    <w:p w14:paraId="7C28BF83" w14:textId="77777777" w:rsidR="008C340F" w:rsidRDefault="008C340F" w:rsidP="008C340F">
      <w:pPr>
        <w:jc w:val="both"/>
        <w:rPr>
          <w:sz w:val="24"/>
          <w:szCs w:val="24"/>
        </w:rPr>
      </w:pPr>
      <w:r w:rsidRPr="004641DC">
        <w:rPr>
          <w:sz w:val="24"/>
          <w:szCs w:val="24"/>
        </w:rPr>
        <w:t xml:space="preserve">Recommendation ITU-R M.1080 </w:t>
      </w:r>
      <w:r w:rsidRPr="004641DC">
        <w:rPr>
          <w:i/>
          <w:iCs/>
          <w:sz w:val="24"/>
          <w:szCs w:val="24"/>
        </w:rPr>
        <w:t>Digital selective calling system enhancement for multiple equipment installations</w:t>
      </w:r>
      <w:r w:rsidRPr="004641DC">
        <w:rPr>
          <w:sz w:val="24"/>
          <w:szCs w:val="24"/>
        </w:rPr>
        <w:t xml:space="preserve"> was adopted in 1994 </w:t>
      </w:r>
      <w:r>
        <w:rPr>
          <w:sz w:val="24"/>
          <w:szCs w:val="24"/>
        </w:rPr>
        <w:t>to address and distinguish between multiple DSC radios installed on a single vessel.  Its use has been optional and, to date, little used.  However, ITU-R M.1080 would distinguish all secondary radios from the primary radio.  It could allow users of radios designated as secondary to disable audible alarms without affecting the primary radio to solve the problem.</w:t>
      </w:r>
    </w:p>
    <w:p w14:paraId="13DE760C" w14:textId="77777777" w:rsidR="00B20330" w:rsidRDefault="00B20330" w:rsidP="008C340F">
      <w:pPr>
        <w:jc w:val="both"/>
        <w:rPr>
          <w:sz w:val="24"/>
          <w:szCs w:val="24"/>
        </w:rPr>
      </w:pPr>
    </w:p>
    <w:p w14:paraId="68252F65" w14:textId="77777777" w:rsidR="0056323F" w:rsidRDefault="0056323F" w:rsidP="008C340F">
      <w:pPr>
        <w:jc w:val="both"/>
        <w:rPr>
          <w:sz w:val="24"/>
          <w:szCs w:val="24"/>
        </w:rPr>
      </w:pPr>
    </w:p>
    <w:p w14:paraId="7FD45B9C" w14:textId="6BBD046C" w:rsidR="0056323F" w:rsidRDefault="0056323F" w:rsidP="0056323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lastRenderedPageBreak/>
        <w:t>Summary of change</w:t>
      </w:r>
      <w:r w:rsidR="00B20330">
        <w:rPr>
          <w:b/>
          <w:sz w:val="24"/>
          <w:szCs w:val="28"/>
          <w:lang w:eastAsia="zh-CN"/>
        </w:rPr>
        <w:t>s</w:t>
      </w:r>
    </w:p>
    <w:p w14:paraId="2787D4F4" w14:textId="7F2CFAAB" w:rsid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r>
        <w:rPr>
          <w:bCs/>
          <w:sz w:val="24"/>
          <w:szCs w:val="28"/>
          <w:lang w:eastAsia="zh-CN"/>
        </w:rPr>
        <w:t xml:space="preserve">Added a new </w:t>
      </w:r>
      <w:r w:rsidRPr="00B20330">
        <w:rPr>
          <w:bCs/>
          <w:i/>
          <w:iCs/>
          <w:sz w:val="24"/>
          <w:szCs w:val="28"/>
          <w:lang w:eastAsia="zh-CN"/>
        </w:rPr>
        <w:t>considering</w:t>
      </w:r>
      <w:r>
        <w:rPr>
          <w:bCs/>
          <w:sz w:val="24"/>
          <w:szCs w:val="28"/>
          <w:lang w:eastAsia="zh-CN"/>
        </w:rPr>
        <w:t xml:space="preserve"> g) to describe multiple radio installations and their alarms.</w:t>
      </w:r>
    </w:p>
    <w:p w14:paraId="18B3CE10" w14:textId="55D35AE7" w:rsid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r>
        <w:rPr>
          <w:bCs/>
          <w:sz w:val="24"/>
          <w:szCs w:val="28"/>
          <w:lang w:eastAsia="zh-CN"/>
        </w:rPr>
        <w:t>Added a new section 3 to describe how the 10</w:t>
      </w:r>
      <w:r w:rsidRPr="00B20330">
        <w:rPr>
          <w:bCs/>
          <w:sz w:val="24"/>
          <w:szCs w:val="28"/>
          <w:vertAlign w:val="superscript"/>
          <w:lang w:eastAsia="zh-CN"/>
        </w:rPr>
        <w:t>th</w:t>
      </w:r>
      <w:r>
        <w:rPr>
          <w:bCs/>
          <w:sz w:val="24"/>
          <w:szCs w:val="28"/>
          <w:lang w:eastAsia="zh-CN"/>
        </w:rPr>
        <w:t xml:space="preserve"> digit works with the audible alarms. </w:t>
      </w:r>
    </w:p>
    <w:p w14:paraId="249BD84D" w14:textId="77777777" w:rsidR="00B20330" w:rsidRP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p>
    <w:p w14:paraId="6586DE07" w14:textId="30526C5F" w:rsidR="00B20330" w:rsidRPr="00A00FC2" w:rsidRDefault="00B20330" w:rsidP="0056323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t>Attachment</w:t>
      </w:r>
      <w:r w:rsidR="0083737A">
        <w:rPr>
          <w:b/>
          <w:sz w:val="24"/>
          <w:szCs w:val="28"/>
          <w:lang w:eastAsia="zh-CN"/>
        </w:rPr>
        <w:t>s</w:t>
      </w:r>
    </w:p>
    <w:p w14:paraId="424805EB" w14:textId="77777777" w:rsidR="008C340F" w:rsidRDefault="008C340F" w:rsidP="008C340F">
      <w:pPr>
        <w:jc w:val="both"/>
        <w:rPr>
          <w:sz w:val="24"/>
          <w:szCs w:val="24"/>
        </w:rPr>
      </w:pPr>
    </w:p>
    <w:p w14:paraId="15A01750" w14:textId="77777777" w:rsidR="008C340F" w:rsidRDefault="008C340F" w:rsidP="008C340F">
      <w:pPr>
        <w:jc w:val="both"/>
        <w:rPr>
          <w:sz w:val="24"/>
          <w:szCs w:val="24"/>
        </w:rPr>
      </w:pPr>
      <w:r w:rsidRPr="000E15B0">
        <w:rPr>
          <w:sz w:val="24"/>
          <w:szCs w:val="24"/>
        </w:rPr>
        <w:t>The enclosed attachment contains the proposed changes to Recommendation ITU-R M.1080-0.</w:t>
      </w:r>
    </w:p>
    <w:p w14:paraId="1EF60A7E" w14:textId="77777777" w:rsidR="00F2215B" w:rsidRDefault="00F2215B" w:rsidP="008C340F">
      <w:pPr>
        <w:jc w:val="both"/>
        <w:rPr>
          <w:sz w:val="24"/>
          <w:szCs w:val="24"/>
        </w:rPr>
      </w:pPr>
    </w:p>
    <w:p w14:paraId="12E98525" w14:textId="77777777" w:rsidR="00F2215B" w:rsidRDefault="00F2215B" w:rsidP="008C340F">
      <w:pPr>
        <w:jc w:val="both"/>
        <w:rPr>
          <w:sz w:val="24"/>
          <w:szCs w:val="24"/>
        </w:rPr>
      </w:pPr>
    </w:p>
    <w:p w14:paraId="10D163C6" w14:textId="77777777" w:rsidR="00F2215B" w:rsidRDefault="00F2215B" w:rsidP="008C340F">
      <w:pPr>
        <w:jc w:val="both"/>
        <w:rPr>
          <w:sz w:val="24"/>
          <w:szCs w:val="24"/>
        </w:rPr>
        <w:sectPr w:rsidR="00F2215B">
          <w:headerReference w:type="default" r:id="rId13"/>
          <w:pgSz w:w="11900" w:h="16840"/>
          <w:pgMar w:top="580" w:right="980" w:bottom="280" w:left="980" w:header="720" w:footer="720" w:gutter="0"/>
          <w:cols w:space="720"/>
        </w:sectPr>
      </w:pPr>
    </w:p>
    <w:p w14:paraId="6017DB04" w14:textId="3FE03366" w:rsidR="008C340F" w:rsidRPr="00B20330" w:rsidRDefault="00B20330" w:rsidP="00B20330">
      <w:pPr>
        <w:jc w:val="center"/>
        <w:rPr>
          <w:b/>
          <w:bCs/>
          <w:sz w:val="28"/>
          <w:szCs w:val="28"/>
        </w:rPr>
      </w:pPr>
      <w:bookmarkStart w:id="9" w:name="_Hlk189216854"/>
      <w:r w:rsidRPr="00B20330">
        <w:rPr>
          <w:b/>
          <w:bCs/>
          <w:sz w:val="28"/>
          <w:szCs w:val="28"/>
          <w:lang w:eastAsia="zh-CN"/>
        </w:rPr>
        <w:lastRenderedPageBreak/>
        <w:t>ATTACHMENT</w:t>
      </w:r>
    </w:p>
    <w:bookmarkEnd w:id="9"/>
    <w:p w14:paraId="6D80228E" w14:textId="6EE4EE8E" w:rsidR="009072E3" w:rsidRPr="00707583" w:rsidRDefault="00B20330" w:rsidP="00B20330">
      <w:pPr>
        <w:pStyle w:val="BodyText"/>
        <w:spacing w:before="236"/>
        <w:jc w:val="center"/>
        <w:rPr>
          <w:sz w:val="28"/>
          <w:szCs w:val="28"/>
        </w:rPr>
      </w:pPr>
      <w:r w:rsidRPr="00B20330">
        <w:rPr>
          <w:sz w:val="28"/>
          <w:szCs w:val="28"/>
        </w:rPr>
        <w:t xml:space="preserve">WORKING DOCUMENT TOWARD A PRELIMINARY DRAFT REVISION OF </w:t>
      </w:r>
      <w:r w:rsidR="00BF7555" w:rsidRPr="00707583">
        <w:rPr>
          <w:sz w:val="28"/>
          <w:szCs w:val="28"/>
        </w:rPr>
        <w:t>RECOMMENDATION</w:t>
      </w:r>
      <w:r w:rsidR="00BF7555" w:rsidRPr="00707583">
        <w:rPr>
          <w:spacing w:val="50"/>
          <w:sz w:val="28"/>
          <w:szCs w:val="28"/>
        </w:rPr>
        <w:t xml:space="preserve"> </w:t>
      </w:r>
      <w:r w:rsidR="00BF7555" w:rsidRPr="00707583">
        <w:rPr>
          <w:sz w:val="28"/>
          <w:szCs w:val="28"/>
        </w:rPr>
        <w:t>ITU-R</w:t>
      </w:r>
      <w:r w:rsidR="00BF7555" w:rsidRPr="00707583">
        <w:rPr>
          <w:spacing w:val="50"/>
          <w:sz w:val="28"/>
          <w:szCs w:val="28"/>
        </w:rPr>
        <w:t xml:space="preserve"> </w:t>
      </w:r>
      <w:r w:rsidR="00BF7555" w:rsidRPr="00707583">
        <w:rPr>
          <w:spacing w:val="-2"/>
          <w:sz w:val="28"/>
          <w:szCs w:val="28"/>
        </w:rPr>
        <w:t>M.1080</w:t>
      </w:r>
    </w:p>
    <w:p w14:paraId="6D80228F" w14:textId="77777777" w:rsidR="009072E3" w:rsidRDefault="009072E3">
      <w:pPr>
        <w:pStyle w:val="BodyText"/>
        <w:spacing w:before="66"/>
        <w:rPr>
          <w:sz w:val="18"/>
        </w:rPr>
      </w:pPr>
    </w:p>
    <w:p w14:paraId="6D802290" w14:textId="77777777" w:rsidR="009072E3" w:rsidRPr="00707583" w:rsidRDefault="00BF7555" w:rsidP="00707583">
      <w:pPr>
        <w:pStyle w:val="Rectitle"/>
        <w:rPr>
          <w:b w:val="0"/>
          <w:szCs w:val="28"/>
        </w:rPr>
      </w:pPr>
      <w:r w:rsidRPr="00707583">
        <w:rPr>
          <w:lang w:val="en-GB"/>
        </w:rPr>
        <w:t>DIGITAL</w:t>
      </w:r>
      <w:r w:rsidRPr="00707583">
        <w:rPr>
          <w:spacing w:val="35"/>
          <w:szCs w:val="28"/>
        </w:rPr>
        <w:t xml:space="preserve"> </w:t>
      </w:r>
      <w:r w:rsidRPr="00707583">
        <w:rPr>
          <w:szCs w:val="28"/>
        </w:rPr>
        <w:t>SELECTIVE</w:t>
      </w:r>
      <w:r w:rsidRPr="00707583">
        <w:rPr>
          <w:spacing w:val="35"/>
          <w:szCs w:val="28"/>
        </w:rPr>
        <w:t xml:space="preserve"> </w:t>
      </w:r>
      <w:r w:rsidRPr="00707583">
        <w:rPr>
          <w:szCs w:val="28"/>
        </w:rPr>
        <w:t>CALLING</w:t>
      </w:r>
      <w:r w:rsidRPr="00707583">
        <w:rPr>
          <w:spacing w:val="35"/>
          <w:szCs w:val="28"/>
        </w:rPr>
        <w:t xml:space="preserve"> </w:t>
      </w:r>
      <w:r w:rsidRPr="00707583">
        <w:rPr>
          <w:szCs w:val="28"/>
        </w:rPr>
        <w:t>SYSTEM</w:t>
      </w:r>
      <w:r w:rsidRPr="00707583">
        <w:rPr>
          <w:spacing w:val="35"/>
          <w:szCs w:val="28"/>
        </w:rPr>
        <w:t xml:space="preserve"> </w:t>
      </w:r>
      <w:r w:rsidRPr="00707583">
        <w:rPr>
          <w:szCs w:val="28"/>
        </w:rPr>
        <w:t>ENHANCEMENT FOR</w:t>
      </w:r>
      <w:r w:rsidRPr="00707583">
        <w:rPr>
          <w:spacing w:val="40"/>
          <w:szCs w:val="28"/>
        </w:rPr>
        <w:t xml:space="preserve"> </w:t>
      </w:r>
      <w:r w:rsidRPr="00707583">
        <w:rPr>
          <w:szCs w:val="28"/>
        </w:rPr>
        <w:t>MULTIPLE</w:t>
      </w:r>
      <w:r w:rsidRPr="00707583">
        <w:rPr>
          <w:spacing w:val="40"/>
          <w:szCs w:val="28"/>
        </w:rPr>
        <w:t xml:space="preserve"> </w:t>
      </w:r>
      <w:r w:rsidRPr="00707583">
        <w:rPr>
          <w:szCs w:val="28"/>
        </w:rPr>
        <w:t>EQUIPMENT</w:t>
      </w:r>
      <w:r w:rsidRPr="00707583">
        <w:rPr>
          <w:spacing w:val="40"/>
          <w:szCs w:val="28"/>
        </w:rPr>
        <w:t xml:space="preserve"> </w:t>
      </w:r>
      <w:r w:rsidRPr="00707583">
        <w:rPr>
          <w:szCs w:val="28"/>
        </w:rPr>
        <w:t>INSTALLATIONS</w:t>
      </w:r>
    </w:p>
    <w:p w14:paraId="6D802292" w14:textId="1B9243B3" w:rsidR="009072E3" w:rsidRDefault="00BF7555">
      <w:pPr>
        <w:pStyle w:val="BodyText"/>
        <w:spacing w:before="167"/>
        <w:ind w:right="102"/>
        <w:jc w:val="right"/>
      </w:pPr>
      <w:r>
        <w:rPr>
          <w:spacing w:val="-2"/>
        </w:rPr>
        <w:t>(1994</w:t>
      </w:r>
      <w:ins w:id="10" w:author="USA" w:date="2025-01-31T10:57:00Z" w16du:dateUtc="2025-01-31T15:57:00Z">
        <w:r w:rsidR="00BB13DE">
          <w:rPr>
            <w:spacing w:val="-2"/>
          </w:rPr>
          <w:t>-202X</w:t>
        </w:r>
      </w:ins>
      <w:r>
        <w:rPr>
          <w:spacing w:val="-2"/>
        </w:rPr>
        <w:t>)</w:t>
      </w:r>
    </w:p>
    <w:p w14:paraId="6D802293" w14:textId="77777777" w:rsidR="009072E3" w:rsidRDefault="009072E3">
      <w:pPr>
        <w:pStyle w:val="BodyText"/>
      </w:pPr>
    </w:p>
    <w:p w14:paraId="6D802294" w14:textId="77777777" w:rsidR="009072E3" w:rsidRDefault="009072E3">
      <w:pPr>
        <w:pStyle w:val="BodyText"/>
        <w:spacing w:before="5"/>
      </w:pPr>
    </w:p>
    <w:p w14:paraId="6D802295" w14:textId="77777777" w:rsidR="009072E3" w:rsidRPr="00707583" w:rsidRDefault="00BF7555">
      <w:pPr>
        <w:pStyle w:val="BodyText"/>
        <w:ind w:left="108"/>
        <w:rPr>
          <w:sz w:val="24"/>
          <w:szCs w:val="24"/>
        </w:rPr>
      </w:pPr>
      <w:r w:rsidRPr="00707583">
        <w:rPr>
          <w:sz w:val="24"/>
          <w:szCs w:val="24"/>
        </w:rPr>
        <w:t xml:space="preserve">The ITU Radiocommunication </w:t>
      </w:r>
      <w:r w:rsidRPr="00707583">
        <w:rPr>
          <w:spacing w:val="-2"/>
          <w:sz w:val="24"/>
          <w:szCs w:val="24"/>
        </w:rPr>
        <w:t>Assembly,</w:t>
      </w:r>
    </w:p>
    <w:p w14:paraId="6D802296" w14:textId="77777777" w:rsidR="009072E3" w:rsidRDefault="009072E3">
      <w:pPr>
        <w:pStyle w:val="BodyText"/>
        <w:spacing w:before="27"/>
      </w:pPr>
    </w:p>
    <w:p w14:paraId="6D802297" w14:textId="77777777" w:rsidR="009072E3" w:rsidRPr="00707583" w:rsidRDefault="00BF7555">
      <w:pPr>
        <w:ind w:left="902"/>
        <w:rPr>
          <w:i/>
          <w:sz w:val="24"/>
          <w:szCs w:val="24"/>
        </w:rPr>
      </w:pPr>
      <w:r w:rsidRPr="00707583">
        <w:rPr>
          <w:i/>
          <w:spacing w:val="-2"/>
          <w:sz w:val="24"/>
          <w:szCs w:val="24"/>
        </w:rPr>
        <w:t>considering</w:t>
      </w:r>
    </w:p>
    <w:p w14:paraId="6D802298" w14:textId="2A8F3898" w:rsidR="009072E3" w:rsidRPr="009A56BD" w:rsidRDefault="00707583" w:rsidP="00707583">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sidRPr="009A56BD">
        <w:rPr>
          <w:iCs/>
          <w:sz w:val="24"/>
          <w:szCs w:val="20"/>
          <w:lang w:val="en-GB"/>
        </w:rPr>
        <w:t>a)</w:t>
      </w:r>
      <w:r w:rsidRPr="009A56BD">
        <w:rPr>
          <w:iCs/>
          <w:sz w:val="24"/>
          <w:szCs w:val="20"/>
          <w:lang w:val="en-GB"/>
        </w:rPr>
        <w:tab/>
      </w:r>
      <w:r w:rsidR="00BF7555" w:rsidRPr="009A56BD">
        <w:rPr>
          <w:iCs/>
          <w:sz w:val="24"/>
          <w:szCs w:val="20"/>
          <w:lang w:val="en-GB"/>
        </w:rPr>
        <w:t xml:space="preserve">that Recommendation ITU-R M.493-5, § 5.2 has recommended that the X10 digit of the DSC address always be the figure 0 and is reserved for future </w:t>
      </w:r>
      <w:proofErr w:type="gramStart"/>
      <w:r w:rsidR="00BF7555" w:rsidRPr="009A56BD">
        <w:rPr>
          <w:iCs/>
          <w:sz w:val="24"/>
          <w:szCs w:val="20"/>
          <w:lang w:val="en-GB"/>
        </w:rPr>
        <w:t>use;</w:t>
      </w:r>
      <w:proofErr w:type="gramEnd"/>
    </w:p>
    <w:p w14:paraId="6D802299" w14:textId="3A368AED" w:rsidR="009072E3" w:rsidRPr="009A56BD" w:rsidRDefault="009A56BD" w:rsidP="00707583">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b</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 xml:space="preserve">that a need has arisen for multiple DSC radios to be installed on a single </w:t>
      </w:r>
      <w:proofErr w:type="gramStart"/>
      <w:r w:rsidR="00BF7555" w:rsidRPr="009A56BD">
        <w:rPr>
          <w:iCs/>
          <w:sz w:val="24"/>
          <w:szCs w:val="20"/>
          <w:lang w:val="en-GB"/>
        </w:rPr>
        <w:t>vessel;</w:t>
      </w:r>
      <w:proofErr w:type="gramEnd"/>
    </w:p>
    <w:p w14:paraId="6D80229A" w14:textId="18AC7E36"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c</w:t>
      </w:r>
      <w:r w:rsidR="00707583" w:rsidRPr="009A56BD">
        <w:rPr>
          <w:iCs/>
          <w:sz w:val="24"/>
          <w:szCs w:val="20"/>
          <w:lang w:val="en-GB"/>
        </w:rPr>
        <w:t>)</w:t>
      </w:r>
      <w:r w:rsidR="00707583" w:rsidRPr="009A56BD">
        <w:rPr>
          <w:iCs/>
          <w:sz w:val="24"/>
          <w:szCs w:val="20"/>
          <w:lang w:val="en-GB"/>
        </w:rPr>
        <w:tab/>
      </w:r>
      <w:proofErr w:type="gramStart"/>
      <w:r w:rsidR="00BF7555" w:rsidRPr="009A56BD">
        <w:rPr>
          <w:iCs/>
          <w:sz w:val="24"/>
          <w:szCs w:val="20"/>
          <w:lang w:val="en-GB"/>
        </w:rPr>
        <w:t>that various administrations</w:t>
      </w:r>
      <w:proofErr w:type="gramEnd"/>
      <w:r w:rsidR="00BF7555" w:rsidRPr="009A56BD">
        <w:rPr>
          <w:iCs/>
          <w:sz w:val="24"/>
          <w:szCs w:val="20"/>
          <w:lang w:val="en-GB"/>
        </w:rPr>
        <w:t xml:space="preserve"> only issue one MMSI according to Appendix 43 of the Radio Regulations to any vessel;</w:t>
      </w:r>
    </w:p>
    <w:p w14:paraId="6D80229B" w14:textId="418B7F05"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d</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 xml:space="preserve">that if only a single MMSI is assigned to a vessel with multiple DSC radios a </w:t>
      </w:r>
      <w:proofErr w:type="gramStart"/>
      <w:r w:rsidR="00BF7555" w:rsidRPr="009A56BD">
        <w:rPr>
          <w:iCs/>
          <w:sz w:val="24"/>
          <w:szCs w:val="20"/>
          <w:lang w:val="en-GB"/>
        </w:rPr>
        <w:t>conflict results</w:t>
      </w:r>
      <w:proofErr w:type="gramEnd"/>
      <w:r w:rsidR="00BF7555" w:rsidRPr="009A56BD">
        <w:rPr>
          <w:iCs/>
          <w:sz w:val="24"/>
          <w:szCs w:val="20"/>
          <w:lang w:val="en-GB"/>
        </w:rPr>
        <w:t xml:space="preserve"> when radios with the same MMSI all respond simultaneously;</w:t>
      </w:r>
    </w:p>
    <w:p w14:paraId="5DAEC04F" w14:textId="3C966A7A" w:rsidR="0070758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e</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 xml:space="preserve">that the X10 digit in the DSC address be reserved for ship owners and installers to assign as required in accordance with this Recommendation for multiple installations on a </w:t>
      </w:r>
      <w:proofErr w:type="gramStart"/>
      <w:r w:rsidR="00BF7555" w:rsidRPr="009A56BD">
        <w:rPr>
          <w:iCs/>
          <w:sz w:val="24"/>
          <w:szCs w:val="20"/>
          <w:lang w:val="en-GB"/>
        </w:rPr>
        <w:t>vessel;</w:t>
      </w:r>
      <w:proofErr w:type="gramEnd"/>
    </w:p>
    <w:p w14:paraId="6D80229D" w14:textId="48734E72"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f</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the capability in § e) allows for an additional level of selective calling within the vessel itself which solves the problem stated in § d</w:t>
      </w:r>
      <w:proofErr w:type="gramStart"/>
      <w:r w:rsidR="00BF7555" w:rsidRPr="009A56BD">
        <w:rPr>
          <w:iCs/>
          <w:sz w:val="24"/>
          <w:szCs w:val="20"/>
          <w:lang w:val="en-GB"/>
        </w:rPr>
        <w:t>);</w:t>
      </w:r>
      <w:proofErr w:type="gramEnd"/>
    </w:p>
    <w:p w14:paraId="663A8525" w14:textId="77777777" w:rsidR="001F5EF5" w:rsidRPr="001F5EF5" w:rsidRDefault="001F5EF5" w:rsidP="001F5EF5">
      <w:pPr>
        <w:widowControl/>
        <w:tabs>
          <w:tab w:val="left" w:pos="794"/>
          <w:tab w:val="left" w:pos="1191"/>
          <w:tab w:val="left" w:pos="1588"/>
          <w:tab w:val="left" w:pos="1985"/>
        </w:tabs>
        <w:overflowPunct w:val="0"/>
        <w:adjustRightInd w:val="0"/>
        <w:spacing w:before="120"/>
        <w:jc w:val="both"/>
        <w:textAlignment w:val="baseline"/>
        <w:rPr>
          <w:ins w:id="11" w:author="USA" w:date="2025-01-31T10:57:00Z" w16du:dateUtc="2025-01-31T15:57:00Z"/>
          <w:iCs/>
          <w:sz w:val="24"/>
          <w:szCs w:val="20"/>
          <w:lang w:val="en-GB"/>
        </w:rPr>
      </w:pPr>
      <w:ins w:id="12" w:author="USA" w:date="2025-01-31T10:57:00Z" w16du:dateUtc="2025-01-31T15:57:00Z">
        <w:r>
          <w:rPr>
            <w:iCs/>
            <w:sz w:val="24"/>
            <w:szCs w:val="20"/>
            <w:lang w:val="en-GB"/>
          </w:rPr>
          <w:t>g)</w:t>
        </w:r>
        <w:r>
          <w:rPr>
            <w:iCs/>
            <w:sz w:val="24"/>
            <w:szCs w:val="20"/>
            <w:lang w:val="en-GB"/>
          </w:rPr>
          <w:tab/>
        </w:r>
        <w:r w:rsidRPr="001F5EF5">
          <w:rPr>
            <w:iCs/>
            <w:sz w:val="24"/>
            <w:szCs w:val="20"/>
            <w:lang w:val="en-GB"/>
          </w:rPr>
          <w:t xml:space="preserve">that the capability in § e) allows ships having multiple DSC radio installations to avoid all radios alarming whenever an all-ship distress or urgency message is received, and alarms on every radio having to be individually manually </w:t>
        </w:r>
        <w:proofErr w:type="gramStart"/>
        <w:r w:rsidRPr="001F5EF5">
          <w:rPr>
            <w:iCs/>
            <w:sz w:val="24"/>
            <w:szCs w:val="20"/>
            <w:lang w:val="en-GB"/>
          </w:rPr>
          <w:t>silenced;</w:t>
        </w:r>
        <w:proofErr w:type="gramEnd"/>
      </w:ins>
    </w:p>
    <w:p w14:paraId="6D80229E" w14:textId="0350F558"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del w:id="13" w:author="USA" w:date="2025-01-31T10:58:00Z" w16du:dateUtc="2025-01-31T15:58:00Z">
        <w:r w:rsidDel="001F5EF5">
          <w:rPr>
            <w:iCs/>
            <w:sz w:val="24"/>
            <w:szCs w:val="20"/>
            <w:lang w:val="en-GB"/>
          </w:rPr>
          <w:delText>g</w:delText>
        </w:r>
      </w:del>
      <w:ins w:id="14" w:author="USA" w:date="2025-01-31T10:58:00Z" w16du:dateUtc="2025-01-31T15:58:00Z">
        <w:r w:rsidR="001F5EF5">
          <w:rPr>
            <w:iCs/>
            <w:sz w:val="24"/>
            <w:szCs w:val="20"/>
            <w:lang w:val="en-GB"/>
          </w:rPr>
          <w:t>h</w:t>
        </w:r>
      </w:ins>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the optional capability in § e) can be implemented in a manner that will not derogate the normal functioning of other DSC operations or create incompatibilities with older DSC equipment where this capability is not employed,</w:t>
      </w:r>
    </w:p>
    <w:p w14:paraId="6D80229F" w14:textId="77777777" w:rsidR="009072E3" w:rsidRPr="00707583" w:rsidRDefault="009072E3">
      <w:pPr>
        <w:pStyle w:val="BodyText"/>
        <w:spacing w:before="22"/>
        <w:rPr>
          <w:sz w:val="24"/>
          <w:szCs w:val="24"/>
        </w:rPr>
      </w:pPr>
    </w:p>
    <w:p w14:paraId="6D8022A0" w14:textId="77777777" w:rsidR="009072E3" w:rsidRPr="00707583" w:rsidRDefault="00BF7555">
      <w:pPr>
        <w:ind w:left="902"/>
        <w:rPr>
          <w:i/>
          <w:sz w:val="24"/>
          <w:szCs w:val="24"/>
        </w:rPr>
      </w:pPr>
      <w:r w:rsidRPr="00707583">
        <w:rPr>
          <w:i/>
          <w:spacing w:val="-2"/>
          <w:sz w:val="24"/>
          <w:szCs w:val="24"/>
        </w:rPr>
        <w:t>recommends</w:t>
      </w:r>
    </w:p>
    <w:p w14:paraId="6D8022A1" w14:textId="50C86FF3" w:rsidR="009072E3" w:rsidRPr="009A56BD" w:rsidRDefault="009A56BD" w:rsidP="009A56BD">
      <w:pPr>
        <w:tabs>
          <w:tab w:val="left" w:pos="902"/>
        </w:tabs>
        <w:spacing w:line="244" w:lineRule="auto"/>
        <w:ind w:right="98"/>
        <w:rPr>
          <w:sz w:val="24"/>
          <w:szCs w:val="24"/>
        </w:rPr>
      </w:pPr>
      <w:r w:rsidRPr="009A56BD">
        <w:rPr>
          <w:b/>
          <w:bCs/>
          <w:sz w:val="24"/>
          <w:szCs w:val="24"/>
        </w:rPr>
        <w:t>1.</w:t>
      </w:r>
      <w:r>
        <w:rPr>
          <w:sz w:val="24"/>
          <w:szCs w:val="24"/>
        </w:rPr>
        <w:tab/>
      </w:r>
      <w:r w:rsidR="00BF7555" w:rsidRPr="009A56BD">
        <w:rPr>
          <w:sz w:val="24"/>
          <w:szCs w:val="24"/>
        </w:rPr>
        <w:t>that where there is a need for multiple installations of DSC equipment on a vessel, that they use equipment designed with an expanded address as defined in Annex 1.</w:t>
      </w:r>
    </w:p>
    <w:p w14:paraId="6D8022A2" w14:textId="77777777" w:rsidR="009072E3" w:rsidRPr="00707583" w:rsidRDefault="009072E3">
      <w:pPr>
        <w:pStyle w:val="BodyText"/>
        <w:rPr>
          <w:sz w:val="24"/>
          <w:szCs w:val="24"/>
        </w:rPr>
      </w:pPr>
    </w:p>
    <w:p w14:paraId="6D8022A4" w14:textId="77777777" w:rsidR="009072E3" w:rsidRPr="00707583" w:rsidRDefault="009072E3">
      <w:pPr>
        <w:pStyle w:val="BodyText"/>
        <w:spacing w:before="56"/>
        <w:rPr>
          <w:sz w:val="24"/>
          <w:szCs w:val="24"/>
        </w:rPr>
      </w:pPr>
    </w:p>
    <w:p w14:paraId="6D8022A5" w14:textId="77777777" w:rsidR="009072E3" w:rsidRPr="00707583" w:rsidRDefault="00BF7555">
      <w:pPr>
        <w:pStyle w:val="BodyText"/>
        <w:ind w:left="2229" w:right="2226"/>
        <w:jc w:val="center"/>
        <w:rPr>
          <w:sz w:val="24"/>
          <w:szCs w:val="24"/>
        </w:rPr>
      </w:pPr>
      <w:bookmarkStart w:id="15" w:name="ANNEX_1_-_Technical_characteristics_of_a"/>
      <w:bookmarkEnd w:id="15"/>
      <w:r w:rsidRPr="00707583">
        <w:rPr>
          <w:sz w:val="24"/>
          <w:szCs w:val="24"/>
        </w:rPr>
        <w:t>ANNEX</w:t>
      </w:r>
      <w:r w:rsidRPr="00707583">
        <w:rPr>
          <w:spacing w:val="50"/>
          <w:sz w:val="24"/>
          <w:szCs w:val="24"/>
        </w:rPr>
        <w:t xml:space="preserve"> </w:t>
      </w:r>
      <w:r w:rsidRPr="00707583">
        <w:rPr>
          <w:spacing w:val="-10"/>
          <w:sz w:val="24"/>
          <w:szCs w:val="24"/>
        </w:rPr>
        <w:t>1</w:t>
      </w:r>
    </w:p>
    <w:p w14:paraId="6D8022A6" w14:textId="77777777" w:rsidR="009072E3" w:rsidRPr="00707583" w:rsidRDefault="009072E3">
      <w:pPr>
        <w:pStyle w:val="BodyText"/>
        <w:spacing w:before="8"/>
        <w:rPr>
          <w:sz w:val="24"/>
          <w:szCs w:val="24"/>
        </w:rPr>
      </w:pPr>
    </w:p>
    <w:p w14:paraId="6D8022A7" w14:textId="78E5224B" w:rsidR="009072E3" w:rsidRPr="009A56BD" w:rsidRDefault="00BF7555" w:rsidP="009A56BD">
      <w:pPr>
        <w:pStyle w:val="Heading1"/>
        <w:spacing w:line="245" w:lineRule="auto"/>
        <w:ind w:left="0"/>
        <w:jc w:val="center"/>
        <w:rPr>
          <w:rFonts w:eastAsiaTheme="minorEastAsia"/>
          <w:bCs w:val="0"/>
          <w:sz w:val="24"/>
          <w:lang w:val="en-GB"/>
        </w:rPr>
      </w:pPr>
      <w:r w:rsidRPr="009A56BD">
        <w:rPr>
          <w:rFonts w:eastAsiaTheme="minorEastAsia"/>
          <w:bCs w:val="0"/>
          <w:sz w:val="24"/>
          <w:lang w:val="en-GB"/>
        </w:rPr>
        <w:t>Technical characteristics of an enhancement of the digital</w:t>
      </w:r>
      <w:r w:rsidR="009A56BD" w:rsidRPr="00DF3558">
        <w:br/>
      </w:r>
      <w:r w:rsidRPr="009A56BD">
        <w:rPr>
          <w:rFonts w:eastAsiaTheme="minorEastAsia"/>
          <w:bCs w:val="0"/>
          <w:sz w:val="24"/>
          <w:lang w:val="en-GB"/>
        </w:rPr>
        <w:t>selective calling system address for multiple radio</w:t>
      </w:r>
      <w:r w:rsidR="009A56BD" w:rsidRPr="00DF3558">
        <w:br/>
      </w:r>
      <w:r w:rsidRPr="009A56BD">
        <w:rPr>
          <w:rFonts w:eastAsiaTheme="minorEastAsia"/>
          <w:bCs w:val="0"/>
          <w:sz w:val="24"/>
          <w:lang w:val="en-GB"/>
        </w:rPr>
        <w:t>equipment installations on the same vessel</w:t>
      </w:r>
    </w:p>
    <w:p w14:paraId="6D8022A8" w14:textId="77777777" w:rsidR="009072E3" w:rsidRPr="00707583" w:rsidRDefault="009072E3">
      <w:pPr>
        <w:pStyle w:val="BodyText"/>
        <w:rPr>
          <w:b/>
          <w:sz w:val="24"/>
          <w:szCs w:val="24"/>
        </w:rPr>
      </w:pPr>
    </w:p>
    <w:p w14:paraId="6D8022A9" w14:textId="77777777" w:rsidR="009072E3" w:rsidRPr="00707583" w:rsidRDefault="009072E3">
      <w:pPr>
        <w:pStyle w:val="BodyText"/>
        <w:spacing w:before="116"/>
        <w:rPr>
          <w:b/>
          <w:sz w:val="24"/>
          <w:szCs w:val="24"/>
        </w:rPr>
      </w:pPr>
    </w:p>
    <w:p w14:paraId="6D8022AA" w14:textId="23DCC1DD" w:rsidR="009072E3" w:rsidRPr="009A56BD" w:rsidRDefault="009A56BD" w:rsidP="009A56BD">
      <w:pPr>
        <w:tabs>
          <w:tab w:val="left" w:pos="902"/>
        </w:tabs>
        <w:spacing w:before="1"/>
        <w:rPr>
          <w:b/>
          <w:sz w:val="24"/>
          <w:szCs w:val="24"/>
        </w:rPr>
      </w:pPr>
      <w:bookmarkStart w:id="16" w:name="1._General"/>
      <w:bookmarkEnd w:id="16"/>
      <w:r w:rsidRPr="009A56BD">
        <w:rPr>
          <w:b/>
          <w:bCs/>
        </w:rPr>
        <w:t>1</w:t>
      </w:r>
      <w:r w:rsidRPr="00DF3558">
        <w:tab/>
      </w:r>
      <w:r w:rsidR="00BF7555" w:rsidRPr="009A56BD">
        <w:rPr>
          <w:b/>
          <w:spacing w:val="-2"/>
          <w:sz w:val="24"/>
          <w:szCs w:val="24"/>
        </w:rPr>
        <w:t>General</w:t>
      </w:r>
    </w:p>
    <w:p w14:paraId="6D8022AB" w14:textId="078C4EFD" w:rsidR="009072E3" w:rsidRPr="00572353" w:rsidRDefault="009A56BD" w:rsidP="009A56BD">
      <w:pPr>
        <w:tabs>
          <w:tab w:val="left" w:pos="902"/>
        </w:tabs>
        <w:spacing w:before="164" w:line="244" w:lineRule="auto"/>
        <w:ind w:right="109"/>
        <w:rPr>
          <w:sz w:val="24"/>
          <w:szCs w:val="24"/>
        </w:rPr>
      </w:pPr>
      <w:r w:rsidRPr="00572353">
        <w:rPr>
          <w:b/>
          <w:bCs/>
          <w:sz w:val="24"/>
          <w:szCs w:val="24"/>
        </w:rPr>
        <w:t>1.1</w:t>
      </w:r>
      <w:r w:rsidRPr="00572353">
        <w:rPr>
          <w:sz w:val="24"/>
          <w:szCs w:val="24"/>
        </w:rPr>
        <w:tab/>
      </w:r>
      <w:r w:rsidR="00BF7555" w:rsidRPr="00572353">
        <w:rPr>
          <w:sz w:val="24"/>
          <w:szCs w:val="24"/>
        </w:rPr>
        <w:t>All DSC sequences must utilize all technical characteristics as outlined in Recommendation ITU-R M.493 except as noted in this Annex.</w:t>
      </w:r>
    </w:p>
    <w:p w14:paraId="6D8022AC" w14:textId="3F1DF6E2" w:rsidR="009072E3" w:rsidRPr="00572353" w:rsidRDefault="009A56BD" w:rsidP="009A56BD">
      <w:pPr>
        <w:tabs>
          <w:tab w:val="left" w:pos="902"/>
        </w:tabs>
        <w:spacing w:before="164" w:line="244" w:lineRule="auto"/>
        <w:ind w:right="109"/>
        <w:rPr>
          <w:sz w:val="24"/>
          <w:szCs w:val="24"/>
        </w:rPr>
      </w:pPr>
      <w:r w:rsidRPr="00572353">
        <w:rPr>
          <w:b/>
          <w:bCs/>
          <w:sz w:val="24"/>
          <w:szCs w:val="24"/>
        </w:rPr>
        <w:t>1.2</w:t>
      </w:r>
      <w:r w:rsidRPr="00572353">
        <w:rPr>
          <w:sz w:val="24"/>
          <w:szCs w:val="24"/>
        </w:rPr>
        <w:tab/>
      </w:r>
      <w:r w:rsidR="00BF7555" w:rsidRPr="00572353">
        <w:rPr>
          <w:sz w:val="24"/>
          <w:szCs w:val="24"/>
        </w:rPr>
        <w:t xml:space="preserve">Implementation of the expanded address is optional. The content of the last address digit shall be the number 0 if this Recommendation is not implemented. In such cases, this equipment has </w:t>
      </w:r>
      <w:r w:rsidR="00BF7555" w:rsidRPr="00572353">
        <w:rPr>
          <w:sz w:val="24"/>
          <w:szCs w:val="24"/>
        </w:rPr>
        <w:lastRenderedPageBreak/>
        <w:t>three possible ways to treat calls received with X10 not equal to zero. These are:</w:t>
      </w:r>
    </w:p>
    <w:p w14:paraId="6D8022AD" w14:textId="77777777" w:rsidR="009072E3" w:rsidRPr="00707583" w:rsidRDefault="00BF7555" w:rsidP="00572353">
      <w:pPr>
        <w:pStyle w:val="ListParagraph"/>
        <w:numPr>
          <w:ilvl w:val="0"/>
          <w:numId w:val="1"/>
        </w:numPr>
        <w:tabs>
          <w:tab w:val="left" w:pos="1299"/>
        </w:tabs>
        <w:spacing w:before="87" w:line="228" w:lineRule="auto"/>
        <w:ind w:left="835" w:right="101" w:hanging="403"/>
        <w:rPr>
          <w:sz w:val="24"/>
          <w:szCs w:val="24"/>
        </w:rPr>
      </w:pPr>
      <w:r w:rsidRPr="00707583">
        <w:rPr>
          <w:sz w:val="24"/>
          <w:szCs w:val="24"/>
        </w:rPr>
        <w:t>decode the tenth digit, ignoring that X</w:t>
      </w:r>
      <w:r w:rsidRPr="00707583">
        <w:rPr>
          <w:position w:val="-3"/>
          <w:sz w:val="24"/>
          <w:szCs w:val="24"/>
        </w:rPr>
        <w:t>10</w:t>
      </w:r>
      <w:r w:rsidRPr="00707583">
        <w:rPr>
          <w:spacing w:val="31"/>
          <w:position w:val="-3"/>
          <w:sz w:val="24"/>
          <w:szCs w:val="24"/>
        </w:rPr>
        <w:t xml:space="preserve"> </w:t>
      </w:r>
      <w:r w:rsidRPr="00707583">
        <w:rPr>
          <w:sz w:val="24"/>
          <w:szCs w:val="24"/>
        </w:rPr>
        <w:t>has a non-zero value and acknowledge the call with the tenth</w:t>
      </w:r>
      <w:r w:rsidRPr="00707583">
        <w:rPr>
          <w:spacing w:val="40"/>
          <w:sz w:val="24"/>
          <w:szCs w:val="24"/>
        </w:rPr>
        <w:t xml:space="preserve"> </w:t>
      </w:r>
      <w:r w:rsidRPr="00707583">
        <w:rPr>
          <w:sz w:val="24"/>
          <w:szCs w:val="24"/>
        </w:rPr>
        <w:t>digit</w:t>
      </w:r>
      <w:r w:rsidRPr="00707583">
        <w:rPr>
          <w:spacing w:val="-1"/>
          <w:sz w:val="24"/>
          <w:szCs w:val="24"/>
        </w:rPr>
        <w:t xml:space="preserve"> </w:t>
      </w:r>
      <w:r w:rsidRPr="00707583">
        <w:rPr>
          <w:sz w:val="24"/>
          <w:szCs w:val="24"/>
        </w:rPr>
        <w:t>set</w:t>
      </w:r>
      <w:r w:rsidRPr="00707583">
        <w:rPr>
          <w:spacing w:val="-1"/>
          <w:sz w:val="24"/>
          <w:szCs w:val="24"/>
        </w:rPr>
        <w:t xml:space="preserve"> </w:t>
      </w:r>
      <w:r w:rsidRPr="00707583">
        <w:rPr>
          <w:sz w:val="24"/>
          <w:szCs w:val="24"/>
        </w:rPr>
        <w:t>to</w:t>
      </w:r>
      <w:r w:rsidRPr="00707583">
        <w:rPr>
          <w:spacing w:val="-1"/>
          <w:sz w:val="24"/>
          <w:szCs w:val="24"/>
        </w:rPr>
        <w:t xml:space="preserve"> </w:t>
      </w:r>
      <w:r w:rsidRPr="00707583">
        <w:rPr>
          <w:sz w:val="24"/>
          <w:szCs w:val="24"/>
        </w:rPr>
        <w:t>the</w:t>
      </w:r>
      <w:r w:rsidRPr="00707583">
        <w:rPr>
          <w:spacing w:val="-1"/>
          <w:sz w:val="24"/>
          <w:szCs w:val="24"/>
        </w:rPr>
        <w:t xml:space="preserve"> </w:t>
      </w:r>
      <w:r w:rsidRPr="00707583">
        <w:rPr>
          <w:sz w:val="24"/>
          <w:szCs w:val="24"/>
        </w:rPr>
        <w:t>same</w:t>
      </w:r>
      <w:r w:rsidRPr="00707583">
        <w:rPr>
          <w:spacing w:val="-1"/>
          <w:sz w:val="24"/>
          <w:szCs w:val="24"/>
        </w:rPr>
        <w:t xml:space="preserve"> </w:t>
      </w:r>
      <w:r w:rsidRPr="00707583">
        <w:rPr>
          <w:sz w:val="24"/>
          <w:szCs w:val="24"/>
        </w:rPr>
        <w:t>non-zero</w:t>
      </w:r>
      <w:r w:rsidRPr="00707583">
        <w:rPr>
          <w:spacing w:val="-1"/>
          <w:sz w:val="24"/>
          <w:szCs w:val="24"/>
        </w:rPr>
        <w:t xml:space="preserve"> </w:t>
      </w:r>
      <w:r w:rsidRPr="00707583">
        <w:rPr>
          <w:sz w:val="24"/>
          <w:szCs w:val="24"/>
        </w:rPr>
        <w:t>value</w:t>
      </w:r>
      <w:r w:rsidRPr="00707583">
        <w:rPr>
          <w:spacing w:val="-1"/>
          <w:sz w:val="24"/>
          <w:szCs w:val="24"/>
        </w:rPr>
        <w:t xml:space="preserve"> </w:t>
      </w:r>
      <w:r w:rsidRPr="00707583">
        <w:rPr>
          <w:sz w:val="24"/>
          <w:szCs w:val="24"/>
        </w:rPr>
        <w:t>(this</w:t>
      </w:r>
      <w:r w:rsidRPr="00707583">
        <w:rPr>
          <w:spacing w:val="-1"/>
          <w:sz w:val="24"/>
          <w:szCs w:val="24"/>
        </w:rPr>
        <w:t xml:space="preserve"> </w:t>
      </w:r>
      <w:r w:rsidRPr="00707583">
        <w:rPr>
          <w:sz w:val="24"/>
          <w:szCs w:val="24"/>
        </w:rPr>
        <w:t>method</w:t>
      </w:r>
      <w:r w:rsidRPr="00707583">
        <w:rPr>
          <w:spacing w:val="-1"/>
          <w:sz w:val="24"/>
          <w:szCs w:val="24"/>
        </w:rPr>
        <w:t xml:space="preserve"> </w:t>
      </w:r>
      <w:r w:rsidRPr="00707583">
        <w:rPr>
          <w:sz w:val="24"/>
          <w:szCs w:val="24"/>
        </w:rPr>
        <w:t>will</w:t>
      </w:r>
      <w:r w:rsidRPr="00707583">
        <w:rPr>
          <w:spacing w:val="-1"/>
          <w:sz w:val="24"/>
          <w:szCs w:val="24"/>
        </w:rPr>
        <w:t xml:space="preserve"> </w:t>
      </w:r>
      <w:r w:rsidRPr="00707583">
        <w:rPr>
          <w:sz w:val="24"/>
          <w:szCs w:val="24"/>
        </w:rPr>
        <w:t>also</w:t>
      </w:r>
      <w:r w:rsidRPr="00707583">
        <w:rPr>
          <w:spacing w:val="-1"/>
          <w:sz w:val="24"/>
          <w:szCs w:val="24"/>
        </w:rPr>
        <w:t xml:space="preserve"> </w:t>
      </w:r>
      <w:r w:rsidRPr="00707583">
        <w:rPr>
          <w:sz w:val="24"/>
          <w:szCs w:val="24"/>
        </w:rPr>
        <w:t>comply</w:t>
      </w:r>
      <w:r w:rsidRPr="00707583">
        <w:rPr>
          <w:spacing w:val="-1"/>
          <w:sz w:val="24"/>
          <w:szCs w:val="24"/>
        </w:rPr>
        <w:t xml:space="preserve"> </w:t>
      </w:r>
      <w:r w:rsidRPr="00707583">
        <w:rPr>
          <w:sz w:val="24"/>
          <w:szCs w:val="24"/>
        </w:rPr>
        <w:t>with</w:t>
      </w:r>
      <w:r w:rsidRPr="00707583">
        <w:rPr>
          <w:spacing w:val="-1"/>
          <w:sz w:val="24"/>
          <w:szCs w:val="24"/>
        </w:rPr>
        <w:t xml:space="preserve"> </w:t>
      </w:r>
      <w:r w:rsidRPr="00707583">
        <w:rPr>
          <w:sz w:val="24"/>
          <w:szCs w:val="24"/>
        </w:rPr>
        <w:t>equipment</w:t>
      </w:r>
      <w:r w:rsidRPr="00707583">
        <w:rPr>
          <w:spacing w:val="-1"/>
          <w:sz w:val="24"/>
          <w:szCs w:val="24"/>
        </w:rPr>
        <w:t xml:space="preserve"> </w:t>
      </w:r>
      <w:r w:rsidRPr="00707583">
        <w:rPr>
          <w:sz w:val="24"/>
          <w:szCs w:val="24"/>
        </w:rPr>
        <w:t>designed in accordance with this Recommendation);</w:t>
      </w:r>
    </w:p>
    <w:p w14:paraId="6D8022AE" w14:textId="77777777" w:rsidR="009072E3" w:rsidRPr="00707583" w:rsidRDefault="00BF7555" w:rsidP="00572353">
      <w:pPr>
        <w:pStyle w:val="ListParagraph"/>
        <w:numPr>
          <w:ilvl w:val="0"/>
          <w:numId w:val="1"/>
        </w:numPr>
        <w:tabs>
          <w:tab w:val="left" w:pos="1299"/>
        </w:tabs>
        <w:spacing w:before="120" w:line="245" w:lineRule="auto"/>
        <w:ind w:left="835" w:right="101" w:hanging="403"/>
        <w:rPr>
          <w:sz w:val="24"/>
          <w:szCs w:val="24"/>
        </w:rPr>
      </w:pPr>
      <w:r w:rsidRPr="00707583">
        <w:rPr>
          <w:sz w:val="24"/>
          <w:szCs w:val="24"/>
        </w:rPr>
        <w:t xml:space="preserve">ignore the tenth digit and acknowledge the call with the tenth digit set to zero, the expected value. It should be noted that in this case the acknowledgement is routed to the primary installation aboard the </w:t>
      </w:r>
      <w:r w:rsidRPr="00707583">
        <w:rPr>
          <w:spacing w:val="-2"/>
          <w:sz w:val="24"/>
          <w:szCs w:val="24"/>
        </w:rPr>
        <w:t>vessel;</w:t>
      </w:r>
    </w:p>
    <w:p w14:paraId="6D8022AF" w14:textId="77777777" w:rsidR="009072E3" w:rsidRPr="00707583" w:rsidRDefault="00BF7555" w:rsidP="00572353">
      <w:pPr>
        <w:pStyle w:val="ListParagraph"/>
        <w:numPr>
          <w:ilvl w:val="0"/>
          <w:numId w:val="1"/>
        </w:numPr>
        <w:tabs>
          <w:tab w:val="left" w:pos="1299"/>
        </w:tabs>
        <w:spacing w:before="111"/>
        <w:ind w:left="835" w:hanging="403"/>
        <w:rPr>
          <w:sz w:val="24"/>
          <w:szCs w:val="24"/>
        </w:rPr>
      </w:pPr>
      <w:r w:rsidRPr="00707583">
        <w:rPr>
          <w:sz w:val="24"/>
          <w:szCs w:val="24"/>
        </w:rPr>
        <w:t xml:space="preserve">decode the tenth digit and since the tenth digit was expected to be set to zero, reject the </w:t>
      </w:r>
      <w:r w:rsidRPr="00707583">
        <w:rPr>
          <w:spacing w:val="-2"/>
          <w:sz w:val="24"/>
          <w:szCs w:val="24"/>
        </w:rPr>
        <w:t>call.</w:t>
      </w:r>
    </w:p>
    <w:p w14:paraId="6D8022B2" w14:textId="77777777" w:rsidR="009072E3" w:rsidRPr="00707583" w:rsidRDefault="009072E3">
      <w:pPr>
        <w:pStyle w:val="BodyText"/>
        <w:spacing w:before="9"/>
        <w:rPr>
          <w:b/>
          <w:sz w:val="24"/>
          <w:szCs w:val="24"/>
        </w:rPr>
      </w:pPr>
    </w:p>
    <w:p w14:paraId="6D8022B3" w14:textId="0862B4EF" w:rsidR="009072E3" w:rsidRPr="00572353" w:rsidRDefault="00572353" w:rsidP="00572353">
      <w:pPr>
        <w:tabs>
          <w:tab w:val="left" w:pos="902"/>
        </w:tabs>
        <w:rPr>
          <w:b/>
          <w:sz w:val="24"/>
          <w:szCs w:val="24"/>
        </w:rPr>
      </w:pPr>
      <w:bookmarkStart w:id="17" w:name="2._Technical_format_of_the_enhanced_addr"/>
      <w:bookmarkEnd w:id="17"/>
      <w:r>
        <w:rPr>
          <w:b/>
          <w:bCs/>
        </w:rPr>
        <w:t>2.</w:t>
      </w:r>
      <w:r w:rsidRPr="00DF3558">
        <w:tab/>
      </w:r>
      <w:r w:rsidR="00BF7555" w:rsidRPr="00572353">
        <w:rPr>
          <w:b/>
          <w:sz w:val="24"/>
          <w:szCs w:val="24"/>
        </w:rPr>
        <w:t xml:space="preserve">Technical format of the enhanced </w:t>
      </w:r>
      <w:r w:rsidR="00BF7555" w:rsidRPr="00572353">
        <w:rPr>
          <w:b/>
          <w:spacing w:val="-2"/>
          <w:sz w:val="24"/>
          <w:szCs w:val="24"/>
        </w:rPr>
        <w:t>address</w:t>
      </w:r>
    </w:p>
    <w:p w14:paraId="6D8022B4" w14:textId="711AF37A" w:rsidR="009072E3" w:rsidRPr="00572353" w:rsidRDefault="00572353" w:rsidP="00572353">
      <w:pPr>
        <w:tabs>
          <w:tab w:val="left" w:pos="108"/>
          <w:tab w:val="left" w:pos="902"/>
        </w:tabs>
        <w:spacing w:before="204" w:line="216" w:lineRule="auto"/>
        <w:ind w:right="103"/>
        <w:rPr>
          <w:sz w:val="24"/>
          <w:szCs w:val="24"/>
        </w:rPr>
      </w:pPr>
      <w:r>
        <w:rPr>
          <w:b/>
          <w:bCs/>
          <w:sz w:val="24"/>
          <w:szCs w:val="24"/>
        </w:rPr>
        <w:t>2</w:t>
      </w:r>
      <w:r w:rsidRPr="00572353">
        <w:rPr>
          <w:b/>
          <w:bCs/>
          <w:sz w:val="24"/>
          <w:szCs w:val="24"/>
        </w:rPr>
        <w:t>.1</w:t>
      </w:r>
      <w:r w:rsidRPr="00572353">
        <w:rPr>
          <w:sz w:val="24"/>
          <w:szCs w:val="24"/>
        </w:rPr>
        <w:tab/>
      </w:r>
      <w:r w:rsidR="00BF7555" w:rsidRPr="00572353">
        <w:rPr>
          <w:sz w:val="24"/>
          <w:szCs w:val="24"/>
        </w:rPr>
        <w:t>In order to take advantage of this Recommendation, the X</w:t>
      </w:r>
      <w:r w:rsidR="00BF7555" w:rsidRPr="00572353">
        <w:rPr>
          <w:position w:val="-3"/>
          <w:sz w:val="24"/>
          <w:szCs w:val="24"/>
        </w:rPr>
        <w:t>10</w:t>
      </w:r>
      <w:r w:rsidR="00BF7555" w:rsidRPr="00572353">
        <w:rPr>
          <w:spacing w:val="18"/>
          <w:position w:val="-3"/>
          <w:sz w:val="24"/>
          <w:szCs w:val="24"/>
        </w:rPr>
        <w:t xml:space="preserve"> </w:t>
      </w:r>
      <w:r w:rsidR="00BF7555" w:rsidRPr="00572353">
        <w:rPr>
          <w:sz w:val="24"/>
          <w:szCs w:val="24"/>
        </w:rPr>
        <w:t>digit must be user programmable. The address of the DSC station shall be in accordance with § 5.2 of Recommendation ITU-R M.493 Annex 1 except for the following:</w:t>
      </w:r>
    </w:p>
    <w:p w14:paraId="6D8022B5" w14:textId="1837169A" w:rsidR="009072E3" w:rsidRPr="00572353" w:rsidRDefault="00572353" w:rsidP="00572353">
      <w:pPr>
        <w:tabs>
          <w:tab w:val="left" w:pos="899"/>
        </w:tabs>
        <w:spacing w:before="208" w:line="216" w:lineRule="auto"/>
        <w:ind w:right="106"/>
        <w:rPr>
          <w:sz w:val="24"/>
          <w:szCs w:val="24"/>
        </w:rPr>
      </w:pPr>
      <w:r>
        <w:rPr>
          <w:b/>
          <w:bCs/>
          <w:sz w:val="24"/>
          <w:szCs w:val="24"/>
        </w:rPr>
        <w:t>2</w:t>
      </w:r>
      <w:r w:rsidRPr="00572353">
        <w:rPr>
          <w:b/>
          <w:bCs/>
          <w:sz w:val="24"/>
          <w:szCs w:val="24"/>
        </w:rPr>
        <w:t>.1.1</w:t>
      </w:r>
      <w:r w:rsidRPr="00572353">
        <w:rPr>
          <w:sz w:val="24"/>
          <w:szCs w:val="24"/>
        </w:rPr>
        <w:tab/>
      </w:r>
      <w:r w:rsidR="00BF7555" w:rsidRPr="00572353">
        <w:rPr>
          <w:sz w:val="24"/>
          <w:szCs w:val="24"/>
        </w:rPr>
        <w:t>That the X</w:t>
      </w:r>
      <w:r w:rsidR="00BF7555" w:rsidRPr="00572353">
        <w:rPr>
          <w:position w:val="-3"/>
          <w:sz w:val="24"/>
          <w:szCs w:val="24"/>
        </w:rPr>
        <w:t xml:space="preserve">10 </w:t>
      </w:r>
      <w:r w:rsidR="00BF7555" w:rsidRPr="00572353">
        <w:rPr>
          <w:sz w:val="24"/>
          <w:szCs w:val="24"/>
        </w:rPr>
        <w:t xml:space="preserve">digit be user programmable and the manufacturer shall set this digit to zero as a default for </w:t>
      </w:r>
      <w:r w:rsidR="00BF7555" w:rsidRPr="00572353">
        <w:rPr>
          <w:spacing w:val="-2"/>
          <w:sz w:val="24"/>
          <w:szCs w:val="24"/>
        </w:rPr>
        <w:t>shipment.</w:t>
      </w:r>
    </w:p>
    <w:p w14:paraId="6D8022B6" w14:textId="44F80DBC" w:rsidR="009072E3" w:rsidRPr="00572353" w:rsidRDefault="00572353" w:rsidP="00572353">
      <w:pPr>
        <w:tabs>
          <w:tab w:val="left" w:pos="901"/>
        </w:tabs>
        <w:spacing w:before="194"/>
        <w:rPr>
          <w:sz w:val="24"/>
          <w:szCs w:val="24"/>
        </w:rPr>
      </w:pPr>
      <w:r>
        <w:rPr>
          <w:b/>
          <w:bCs/>
          <w:sz w:val="24"/>
          <w:szCs w:val="24"/>
        </w:rPr>
        <w:t>2</w:t>
      </w:r>
      <w:r w:rsidRPr="00572353">
        <w:rPr>
          <w:b/>
          <w:bCs/>
          <w:sz w:val="24"/>
          <w:szCs w:val="24"/>
        </w:rPr>
        <w:t>.1</w:t>
      </w:r>
      <w:r>
        <w:rPr>
          <w:b/>
          <w:bCs/>
          <w:sz w:val="24"/>
          <w:szCs w:val="24"/>
        </w:rPr>
        <w:t>.2</w:t>
      </w:r>
      <w:r w:rsidRPr="00572353">
        <w:rPr>
          <w:sz w:val="24"/>
          <w:szCs w:val="24"/>
        </w:rPr>
        <w:tab/>
      </w:r>
      <w:r w:rsidR="00BF7555" w:rsidRPr="00572353">
        <w:rPr>
          <w:sz w:val="24"/>
          <w:szCs w:val="24"/>
        </w:rPr>
        <w:t>That</w:t>
      </w:r>
      <w:r w:rsidR="00BF7555" w:rsidRPr="00572353">
        <w:rPr>
          <w:spacing w:val="-1"/>
          <w:sz w:val="24"/>
          <w:szCs w:val="24"/>
        </w:rPr>
        <w:t xml:space="preserve"> </w:t>
      </w:r>
      <w:r w:rsidR="00BF7555" w:rsidRPr="00572353">
        <w:rPr>
          <w:sz w:val="24"/>
          <w:szCs w:val="24"/>
        </w:rPr>
        <w:t>the X</w:t>
      </w:r>
      <w:r w:rsidR="00BF7555" w:rsidRPr="00572353">
        <w:rPr>
          <w:position w:val="-3"/>
          <w:sz w:val="24"/>
          <w:szCs w:val="24"/>
        </w:rPr>
        <w:t>10</w:t>
      </w:r>
      <w:r w:rsidR="00BF7555" w:rsidRPr="00572353">
        <w:rPr>
          <w:spacing w:val="11"/>
          <w:position w:val="-3"/>
          <w:sz w:val="24"/>
          <w:szCs w:val="24"/>
        </w:rPr>
        <w:t xml:space="preserve"> </w:t>
      </w:r>
      <w:r w:rsidR="00BF7555" w:rsidRPr="00572353">
        <w:rPr>
          <w:sz w:val="24"/>
          <w:szCs w:val="24"/>
        </w:rPr>
        <w:t>digit be used to differentiate various radio</w:t>
      </w:r>
      <w:r w:rsidR="00BF7555" w:rsidRPr="00572353">
        <w:rPr>
          <w:spacing w:val="-1"/>
          <w:sz w:val="24"/>
          <w:szCs w:val="24"/>
        </w:rPr>
        <w:t xml:space="preserve"> </w:t>
      </w:r>
      <w:r w:rsidR="00BF7555" w:rsidRPr="00572353">
        <w:rPr>
          <w:sz w:val="24"/>
          <w:szCs w:val="24"/>
        </w:rPr>
        <w:t xml:space="preserve">installations installed on the same </w:t>
      </w:r>
      <w:r w:rsidR="00BF7555" w:rsidRPr="00572353">
        <w:rPr>
          <w:spacing w:val="-2"/>
          <w:sz w:val="24"/>
          <w:szCs w:val="24"/>
        </w:rPr>
        <w:t>vessel.</w:t>
      </w:r>
    </w:p>
    <w:p w14:paraId="6D8022B7" w14:textId="550F63C5" w:rsidR="009072E3" w:rsidRPr="00572353" w:rsidRDefault="00572353" w:rsidP="00572353">
      <w:pPr>
        <w:tabs>
          <w:tab w:val="left" w:pos="899"/>
        </w:tabs>
        <w:spacing w:before="174" w:line="216" w:lineRule="auto"/>
        <w:ind w:right="108"/>
        <w:rPr>
          <w:sz w:val="24"/>
          <w:szCs w:val="24"/>
        </w:rPr>
      </w:pPr>
      <w:r>
        <w:rPr>
          <w:b/>
          <w:bCs/>
          <w:sz w:val="24"/>
          <w:szCs w:val="24"/>
        </w:rPr>
        <w:t>2</w:t>
      </w:r>
      <w:r w:rsidRPr="00572353">
        <w:rPr>
          <w:b/>
          <w:bCs/>
          <w:sz w:val="24"/>
          <w:szCs w:val="24"/>
        </w:rPr>
        <w:t>.1.</w:t>
      </w:r>
      <w:r>
        <w:rPr>
          <w:b/>
          <w:bCs/>
          <w:sz w:val="24"/>
          <w:szCs w:val="24"/>
        </w:rPr>
        <w:t>3</w:t>
      </w:r>
      <w:r w:rsidRPr="00572353">
        <w:rPr>
          <w:sz w:val="24"/>
          <w:szCs w:val="24"/>
        </w:rPr>
        <w:tab/>
      </w:r>
      <w:r w:rsidR="00BF7555" w:rsidRPr="00572353">
        <w:rPr>
          <w:sz w:val="24"/>
          <w:szCs w:val="24"/>
        </w:rPr>
        <w:t>That the X</w:t>
      </w:r>
      <w:r w:rsidR="00BF7555" w:rsidRPr="00572353">
        <w:rPr>
          <w:position w:val="-3"/>
          <w:sz w:val="24"/>
          <w:szCs w:val="24"/>
        </w:rPr>
        <w:t xml:space="preserve">10 </w:t>
      </w:r>
      <w:r w:rsidR="00BF7555" w:rsidRPr="00572353">
        <w:rPr>
          <w:sz w:val="24"/>
          <w:szCs w:val="24"/>
        </w:rPr>
        <w:t>always be set to zero on the primary radio installation, i.e. the radio installed at the position from which the ship is normally navigated.</w:t>
      </w:r>
    </w:p>
    <w:p w14:paraId="6D8022B8" w14:textId="58119044" w:rsidR="009072E3" w:rsidRPr="00572353" w:rsidRDefault="00572353" w:rsidP="00572353">
      <w:pPr>
        <w:tabs>
          <w:tab w:val="left" w:pos="899"/>
        </w:tabs>
        <w:spacing w:before="204" w:line="223" w:lineRule="auto"/>
        <w:ind w:right="99"/>
        <w:rPr>
          <w:sz w:val="24"/>
          <w:szCs w:val="24"/>
        </w:rPr>
      </w:pPr>
      <w:r>
        <w:rPr>
          <w:b/>
          <w:bCs/>
          <w:sz w:val="24"/>
          <w:szCs w:val="24"/>
        </w:rPr>
        <w:t>2</w:t>
      </w:r>
      <w:r w:rsidRPr="00572353">
        <w:rPr>
          <w:b/>
          <w:bCs/>
          <w:sz w:val="24"/>
          <w:szCs w:val="24"/>
        </w:rPr>
        <w:t>.1.</w:t>
      </w:r>
      <w:r>
        <w:rPr>
          <w:b/>
          <w:bCs/>
          <w:sz w:val="24"/>
          <w:szCs w:val="24"/>
        </w:rPr>
        <w:t>4</w:t>
      </w:r>
      <w:r w:rsidRPr="00572353">
        <w:rPr>
          <w:sz w:val="24"/>
          <w:szCs w:val="24"/>
        </w:rPr>
        <w:tab/>
      </w:r>
      <w:r w:rsidR="00BF7555" w:rsidRPr="00572353">
        <w:rPr>
          <w:sz w:val="24"/>
          <w:szCs w:val="24"/>
        </w:rPr>
        <w:t>That optionally, users can set the X</w:t>
      </w:r>
      <w:r w:rsidR="00BF7555" w:rsidRPr="00572353">
        <w:rPr>
          <w:position w:val="-3"/>
          <w:sz w:val="24"/>
          <w:szCs w:val="24"/>
        </w:rPr>
        <w:t>10</w:t>
      </w:r>
      <w:r w:rsidR="00BF7555" w:rsidRPr="00572353">
        <w:rPr>
          <w:spacing w:val="33"/>
          <w:position w:val="-3"/>
          <w:sz w:val="24"/>
          <w:szCs w:val="24"/>
        </w:rPr>
        <w:t xml:space="preserve"> </w:t>
      </w:r>
      <w:r w:rsidR="00BF7555" w:rsidRPr="00572353">
        <w:rPr>
          <w:sz w:val="24"/>
          <w:szCs w:val="24"/>
        </w:rPr>
        <w:t>to any number 1 to 9 for additional radio equipment installed on the</w:t>
      </w:r>
      <w:r w:rsidR="00BF7555" w:rsidRPr="00572353">
        <w:rPr>
          <w:spacing w:val="80"/>
          <w:sz w:val="24"/>
          <w:szCs w:val="24"/>
        </w:rPr>
        <w:t xml:space="preserve"> </w:t>
      </w:r>
      <w:r w:rsidR="00BF7555" w:rsidRPr="00572353">
        <w:rPr>
          <w:sz w:val="24"/>
          <w:szCs w:val="24"/>
        </w:rPr>
        <w:t>same vessel for making routine calls. It should not be possible for the user to accidentally set the X</w:t>
      </w:r>
      <w:r w:rsidR="00BF7555" w:rsidRPr="00572353">
        <w:rPr>
          <w:position w:val="-3"/>
          <w:sz w:val="24"/>
          <w:szCs w:val="24"/>
        </w:rPr>
        <w:t xml:space="preserve">10 </w:t>
      </w:r>
      <w:r w:rsidR="00BF7555" w:rsidRPr="00572353">
        <w:rPr>
          <w:sz w:val="24"/>
          <w:szCs w:val="24"/>
        </w:rPr>
        <w:t>digit to a non-zero value. This can be accomplished by prompts so that the user clearly understands that this action will change the tenth digit of the address.</w:t>
      </w:r>
    </w:p>
    <w:p w14:paraId="6D8022B9" w14:textId="77777777" w:rsidR="009072E3" w:rsidRDefault="009072E3">
      <w:pPr>
        <w:pStyle w:val="BodyText"/>
      </w:pPr>
    </w:p>
    <w:p w14:paraId="288D58AD" w14:textId="77777777" w:rsidR="001F5EF5" w:rsidRPr="001F5EF5" w:rsidRDefault="001F5EF5" w:rsidP="001F5EF5">
      <w:pPr>
        <w:tabs>
          <w:tab w:val="left" w:pos="108"/>
        </w:tabs>
        <w:spacing w:before="204" w:line="216" w:lineRule="auto"/>
        <w:ind w:right="103"/>
        <w:rPr>
          <w:ins w:id="18" w:author="USA" w:date="2025-01-31T11:00:00Z" w16du:dateUtc="2025-01-31T16:00:00Z"/>
          <w:b/>
          <w:bCs/>
          <w:sz w:val="24"/>
          <w:szCs w:val="24"/>
        </w:rPr>
      </w:pPr>
      <w:ins w:id="19" w:author="USA" w:date="2025-01-31T10:59:00Z" w16du:dateUtc="2025-01-31T15:59:00Z">
        <w:r w:rsidRPr="001F5EF5">
          <w:rPr>
            <w:sz w:val="24"/>
            <w:szCs w:val="24"/>
          </w:rPr>
          <w:t>3.</w:t>
        </w:r>
        <w:r w:rsidRPr="001F5EF5">
          <w:rPr>
            <w:sz w:val="24"/>
            <w:szCs w:val="24"/>
          </w:rPr>
          <w:tab/>
        </w:r>
      </w:ins>
      <w:ins w:id="20" w:author="USA" w:date="2025-01-31T11:00:00Z" w16du:dateUtc="2025-01-31T16:00:00Z">
        <w:r w:rsidRPr="001F5EF5">
          <w:rPr>
            <w:b/>
            <w:bCs/>
            <w:sz w:val="24"/>
            <w:szCs w:val="24"/>
          </w:rPr>
          <w:t>Audible alarms</w:t>
        </w:r>
      </w:ins>
    </w:p>
    <w:p w14:paraId="16B38F55" w14:textId="0D7A2B85" w:rsidR="001F5EF5" w:rsidRDefault="001F5EF5" w:rsidP="001F5EF5">
      <w:pPr>
        <w:tabs>
          <w:tab w:val="left" w:pos="108"/>
        </w:tabs>
        <w:spacing w:before="204" w:line="216" w:lineRule="auto"/>
        <w:ind w:right="103"/>
        <w:rPr>
          <w:ins w:id="21" w:author="USA" w:date="2025-01-31T11:02:00Z" w16du:dateUtc="2025-01-31T16:02:00Z"/>
          <w:sz w:val="24"/>
          <w:szCs w:val="24"/>
        </w:rPr>
      </w:pPr>
      <w:ins w:id="22" w:author="USA" w:date="2025-01-31T11:00:00Z" w16du:dateUtc="2025-01-31T16:00:00Z">
        <w:r w:rsidRPr="001F5EF5">
          <w:rPr>
            <w:sz w:val="24"/>
            <w:szCs w:val="24"/>
          </w:rPr>
          <w:t>3.1</w:t>
        </w:r>
        <w:r w:rsidRPr="001F5EF5">
          <w:rPr>
            <w:sz w:val="24"/>
            <w:szCs w:val="24"/>
          </w:rPr>
          <w:tab/>
        </w:r>
      </w:ins>
      <w:ins w:id="23" w:author="USA" w:date="2025-01-31T11:01:00Z" w16du:dateUtc="2025-01-31T16:01:00Z">
        <w:r w:rsidRPr="001F5EF5">
          <w:rPr>
            <w:sz w:val="24"/>
            <w:szCs w:val="24"/>
          </w:rPr>
          <w:t>Radio equipment programmed with the X</w:t>
        </w:r>
        <w:r w:rsidRPr="001F5EF5">
          <w:rPr>
            <w:sz w:val="24"/>
            <w:szCs w:val="24"/>
            <w:vertAlign w:val="subscript"/>
          </w:rPr>
          <w:t>10</w:t>
        </w:r>
        <w:r w:rsidRPr="001F5EF5">
          <w:rPr>
            <w:sz w:val="24"/>
            <w:szCs w:val="24"/>
          </w:rPr>
          <w:t xml:space="preserve"> digit to any non-zero digit </w:t>
        </w:r>
      </w:ins>
      <w:ins w:id="24" w:author="USA" w:date="2025-01-31T11:10:00Z" w16du:dateUtc="2025-01-31T16:10:00Z">
        <w:r w:rsidR="00B6512A">
          <w:rPr>
            <w:sz w:val="24"/>
            <w:szCs w:val="24"/>
          </w:rPr>
          <w:t>should</w:t>
        </w:r>
      </w:ins>
      <w:ins w:id="25" w:author="USA" w:date="2025-01-31T11:07:00Z" w16du:dateUtc="2025-01-31T16:07:00Z">
        <w:r>
          <w:rPr>
            <w:sz w:val="24"/>
            <w:szCs w:val="24"/>
          </w:rPr>
          <w:t xml:space="preserve"> di</w:t>
        </w:r>
      </w:ins>
      <w:ins w:id="26" w:author="USA" w:date="2025-01-31T11:10:00Z" w16du:dateUtc="2025-01-31T16:10:00Z">
        <w:r w:rsidR="00B6512A">
          <w:rPr>
            <w:sz w:val="24"/>
            <w:szCs w:val="24"/>
          </w:rPr>
          <w:t>s</w:t>
        </w:r>
      </w:ins>
      <w:ins w:id="27" w:author="USA" w:date="2025-01-31T11:07:00Z" w16du:dateUtc="2025-01-31T16:07:00Z">
        <w:r>
          <w:rPr>
            <w:sz w:val="24"/>
            <w:szCs w:val="24"/>
          </w:rPr>
          <w:t xml:space="preserve">able </w:t>
        </w:r>
      </w:ins>
      <w:ins w:id="28" w:author="USA" w:date="2025-01-31T11:01:00Z" w16du:dateUtc="2025-01-31T16:01:00Z">
        <w:r w:rsidRPr="001F5EF5">
          <w:rPr>
            <w:sz w:val="24"/>
            <w:szCs w:val="24"/>
          </w:rPr>
          <w:t>audible DSC all-ships distress and urgency alarms</w:t>
        </w:r>
      </w:ins>
      <w:ins w:id="29" w:author="USA" w:date="2025-01-31T11:11:00Z" w16du:dateUtc="2025-01-31T16:11:00Z">
        <w:r w:rsidR="00B6512A">
          <w:rPr>
            <w:sz w:val="24"/>
            <w:szCs w:val="24"/>
          </w:rPr>
          <w:t xml:space="preserve"> and their associated automated procedu</w:t>
        </w:r>
      </w:ins>
      <w:ins w:id="30" w:author="USA" w:date="2025-01-31T11:12:00Z" w16du:dateUtc="2025-01-31T16:12:00Z">
        <w:r w:rsidR="00B6512A">
          <w:rPr>
            <w:sz w:val="24"/>
            <w:szCs w:val="24"/>
          </w:rPr>
          <w:t>re as</w:t>
        </w:r>
      </w:ins>
      <w:ins w:id="31" w:author="USA" w:date="2025-01-31T11:01:00Z" w16du:dateUtc="2025-01-31T16:01:00Z">
        <w:r w:rsidRPr="001F5EF5">
          <w:rPr>
            <w:sz w:val="24"/>
            <w:szCs w:val="24"/>
          </w:rPr>
          <w:t xml:space="preserve"> described in Recommendation ITU-R M.493-16.  Audible alarms from such calls individually addressed to an MMSI having X</w:t>
        </w:r>
        <w:r w:rsidRPr="001F5EF5">
          <w:rPr>
            <w:sz w:val="24"/>
            <w:szCs w:val="24"/>
            <w:vertAlign w:val="subscript"/>
          </w:rPr>
          <w:t>10</w:t>
        </w:r>
        <w:r w:rsidRPr="001F5EF5">
          <w:rPr>
            <w:sz w:val="24"/>
            <w:szCs w:val="24"/>
          </w:rPr>
          <w:t xml:space="preserve"> as a non-zero digit shall not be disabled</w:t>
        </w:r>
      </w:ins>
    </w:p>
    <w:p w14:paraId="1491A242" w14:textId="389694F8" w:rsidR="001F5EF5" w:rsidRPr="001F5EF5" w:rsidRDefault="001F5EF5" w:rsidP="001F5EF5">
      <w:pPr>
        <w:tabs>
          <w:tab w:val="left" w:pos="108"/>
        </w:tabs>
        <w:spacing w:before="204" w:line="216" w:lineRule="auto"/>
        <w:ind w:right="103"/>
        <w:rPr>
          <w:ins w:id="32" w:author="USA" w:date="2025-01-31T10:59:00Z" w16du:dateUtc="2025-01-31T15:59:00Z"/>
          <w:sz w:val="24"/>
          <w:szCs w:val="24"/>
        </w:rPr>
      </w:pPr>
      <w:ins w:id="33" w:author="USA" w:date="2025-01-31T11:02:00Z" w16du:dateUtc="2025-01-31T16:02:00Z">
        <w:r w:rsidRPr="001F5EF5">
          <w:rPr>
            <w:sz w:val="24"/>
            <w:szCs w:val="24"/>
          </w:rPr>
          <w:t>3.2</w:t>
        </w:r>
        <w:r w:rsidRPr="001F5EF5">
          <w:rPr>
            <w:sz w:val="24"/>
            <w:szCs w:val="24"/>
          </w:rPr>
          <w:tab/>
        </w:r>
        <w:r w:rsidRPr="001F5EF5">
          <w:rPr>
            <w:sz w:val="24"/>
            <w:szCs w:val="24"/>
            <w:u w:val="single"/>
          </w:rPr>
          <w:t>Radio equipment programmed with an MMSI with the X</w:t>
        </w:r>
        <w:r w:rsidRPr="001F5EF5">
          <w:rPr>
            <w:sz w:val="24"/>
            <w:szCs w:val="24"/>
            <w:u w:val="single"/>
            <w:vertAlign w:val="subscript"/>
          </w:rPr>
          <w:t xml:space="preserve">10 </w:t>
        </w:r>
        <w:r w:rsidRPr="001F5EF5">
          <w:rPr>
            <w:sz w:val="24"/>
            <w:szCs w:val="24"/>
            <w:u w:val="single"/>
          </w:rPr>
          <w:t xml:space="preserve">digit equal to zero shall not disable </w:t>
        </w:r>
      </w:ins>
      <w:ins w:id="34" w:author="USA" w:date="2025-02-03T15:23:00Z" w16du:dateUtc="2025-02-03T20:23:00Z">
        <w:r w:rsidR="001D5978">
          <w:rPr>
            <w:sz w:val="24"/>
            <w:szCs w:val="24"/>
            <w:u w:val="single"/>
          </w:rPr>
          <w:t xml:space="preserve">the </w:t>
        </w:r>
      </w:ins>
      <w:ins w:id="35" w:author="USA" w:date="2025-01-31T11:02:00Z" w16du:dateUtc="2025-01-31T16:02:00Z">
        <w:r w:rsidRPr="001F5EF5">
          <w:rPr>
            <w:sz w:val="24"/>
            <w:szCs w:val="24"/>
            <w:u w:val="single"/>
          </w:rPr>
          <w:t>audible DSC all-ships distress and urgency alarms</w:t>
        </w:r>
      </w:ins>
      <w:ins w:id="36" w:author="USA" w:date="2025-01-31T11:14:00Z" w16du:dateUtc="2025-01-31T16:14:00Z">
        <w:r w:rsidR="00B6512A">
          <w:rPr>
            <w:sz w:val="24"/>
            <w:szCs w:val="24"/>
            <w:u w:val="single"/>
          </w:rPr>
          <w:t xml:space="preserve"> and their associated automated procedure</w:t>
        </w:r>
      </w:ins>
      <w:ins w:id="37" w:author="USA" w:date="2025-01-31T11:02:00Z" w16du:dateUtc="2025-01-31T16:02:00Z">
        <w:r w:rsidRPr="001F5EF5">
          <w:rPr>
            <w:sz w:val="24"/>
            <w:szCs w:val="24"/>
            <w:u w:val="single"/>
          </w:rPr>
          <w:t>.</w:t>
        </w:r>
      </w:ins>
    </w:p>
    <w:p w14:paraId="6D8022BD" w14:textId="1579FD2F" w:rsidR="009072E3" w:rsidRDefault="00BF7555" w:rsidP="001F5EF5">
      <w:pPr>
        <w:tabs>
          <w:tab w:val="left" w:pos="108"/>
        </w:tabs>
        <w:spacing w:before="204" w:line="216" w:lineRule="auto"/>
        <w:ind w:right="103"/>
      </w:pPr>
      <w:del w:id="38" w:author="USA" w:date="2025-01-31T11:02:00Z" w16du:dateUtc="2025-01-31T16:02:00Z">
        <w:r w:rsidDel="001F5EF5">
          <w:rPr>
            <w:noProof/>
          </w:rPr>
          <mc:AlternateContent>
            <mc:Choice Requires="wps">
              <w:drawing>
                <wp:anchor distT="0" distB="0" distL="0" distR="0" simplePos="0" relativeHeight="251659264" behindDoc="1" locked="0" layoutInCell="1" allowOverlap="1" wp14:anchorId="6D8022BE" wp14:editId="6D8022BF">
                  <wp:simplePos x="0" y="0"/>
                  <wp:positionH relativeFrom="page">
                    <wp:posOffset>3236256</wp:posOffset>
                  </wp:positionH>
                  <wp:positionV relativeFrom="paragraph">
                    <wp:posOffset>212712</wp:posOffset>
                  </wp:positionV>
                  <wp:extent cx="108204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2040" cy="1270"/>
                          </a:xfrm>
                          <a:custGeom>
                            <a:avLst/>
                            <a:gdLst/>
                            <a:ahLst/>
                            <a:cxnLst/>
                            <a:rect l="l" t="t" r="r" b="b"/>
                            <a:pathLst>
                              <a:path w="1082040">
                                <a:moveTo>
                                  <a:pt x="0" y="0"/>
                                </a:moveTo>
                                <a:lnTo>
                                  <a:pt x="1081659" y="0"/>
                                </a:lnTo>
                              </a:path>
                            </a:pathLst>
                          </a:custGeom>
                          <a:ln w="509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A317CB" id="Graphic 1" o:spid="_x0000_s1026" style="position:absolute;margin-left:254.8pt;margin-top:16.75pt;width:85.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082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" path="m,l1081659,e" filled="f" strokeweight=".14139mm">
                  <v:path arrowok="t"/>
                  <w10:wrap type="topAndBottom" anchorx="page"/>
                </v:shape>
              </w:pict>
            </mc:Fallback>
          </mc:AlternateContent>
        </w:r>
      </w:del>
    </w:p>
    <w:sectPr w:rsidR="009072E3">
      <w:pgSz w:w="11900" w:h="16840"/>
      <w:pgMar w:top="580" w:right="98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C855C" w14:textId="77777777" w:rsidR="008C340F" w:rsidRDefault="008C340F" w:rsidP="008C340F">
      <w:r>
        <w:separator/>
      </w:r>
    </w:p>
  </w:endnote>
  <w:endnote w:type="continuationSeparator" w:id="0">
    <w:p w14:paraId="75BCC64F" w14:textId="77777777" w:rsidR="008C340F" w:rsidRDefault="008C340F" w:rsidP="008C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3DEA9" w14:textId="77777777" w:rsidR="008C340F" w:rsidRDefault="008C340F" w:rsidP="008C340F">
      <w:r>
        <w:separator/>
      </w:r>
    </w:p>
  </w:footnote>
  <w:footnote w:type="continuationSeparator" w:id="0">
    <w:p w14:paraId="735621BE" w14:textId="77777777" w:rsidR="008C340F" w:rsidRDefault="008C340F" w:rsidP="008C340F">
      <w:r>
        <w:continuationSeparator/>
      </w:r>
    </w:p>
  </w:footnote>
  <w:footnote w:id="1">
    <w:p w14:paraId="1D42C331"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ITU-R M.493-16 Annex 1 §12.1</w:t>
      </w:r>
    </w:p>
  </w:footnote>
  <w:footnote w:id="2">
    <w:p w14:paraId="2546F35D"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 xml:space="preserve">ITU-R </w:t>
      </w:r>
      <w:r w:rsidRPr="004B3FC3">
        <w:rPr>
          <w:rFonts w:ascii="Times New Roman" w:hAnsi="Times New Roman"/>
          <w:lang w:val="en-US"/>
        </w:rPr>
        <w:t>M.493-16 Annex 1 §12.1</w:t>
      </w:r>
    </w:p>
  </w:footnote>
  <w:footnote w:id="3">
    <w:p w14:paraId="2DF2F1FB"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 xml:space="preserve">ITU-R </w:t>
      </w:r>
      <w:r w:rsidRPr="004B3FC3">
        <w:rPr>
          <w:rFonts w:ascii="Times New Roman" w:hAnsi="Times New Roman"/>
          <w:lang w:val="en-US"/>
        </w:rPr>
        <w:t>M.493-16 Annex 1 §12.4, Annex 4 §3.1.1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337552"/>
      <w:docPartObj>
        <w:docPartGallery w:val="Page Numbers (Top of Page)"/>
        <w:docPartUnique/>
      </w:docPartObj>
    </w:sdtPr>
    <w:sdtEndPr>
      <w:rPr>
        <w:noProof/>
      </w:rPr>
    </w:sdtEndPr>
    <w:sdtContent>
      <w:p w14:paraId="5AA08270" w14:textId="43785113" w:rsidR="008B0F5A" w:rsidRDefault="008B0F5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DD0C1FF" w14:textId="77777777" w:rsidR="00F2215B" w:rsidRDefault="00F221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0761A"/>
    <w:multiLevelType w:val="multilevel"/>
    <w:tmpl w:val="A7E2221A"/>
    <w:lvl w:ilvl="0">
      <w:start w:val="1"/>
      <w:numFmt w:val="decimal"/>
      <w:lvlText w:val="%1."/>
      <w:lvlJc w:val="left"/>
      <w:pPr>
        <w:ind w:left="902" w:hanging="795"/>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08" w:hanging="795"/>
      </w:pPr>
      <w:rPr>
        <w:rFonts w:ascii="Times New Roman" w:eastAsia="Times New Roman" w:hAnsi="Times New Roman" w:cs="Times New Roman" w:hint="default"/>
        <w:b/>
        <w:bCs/>
        <w:i/>
        <w:iCs/>
        <w:spacing w:val="0"/>
        <w:w w:val="100"/>
        <w:sz w:val="20"/>
        <w:szCs w:val="20"/>
        <w:lang w:val="en-US" w:eastAsia="en-US" w:bidi="ar-SA"/>
      </w:rPr>
    </w:lvl>
    <w:lvl w:ilvl="2">
      <w:start w:val="1"/>
      <w:numFmt w:val="decimal"/>
      <w:lvlText w:val="%1.%2.%3"/>
      <w:lvlJc w:val="left"/>
      <w:pPr>
        <w:ind w:left="108" w:hanging="795"/>
      </w:pPr>
      <w:rPr>
        <w:rFonts w:ascii="Times New Roman" w:eastAsia="Times New Roman" w:hAnsi="Times New Roman" w:cs="Times New Roman" w:hint="default"/>
        <w:b/>
        <w:bCs/>
        <w:i/>
        <w:iCs/>
        <w:spacing w:val="0"/>
        <w:w w:val="100"/>
        <w:sz w:val="20"/>
        <w:szCs w:val="20"/>
        <w:lang w:val="en-US" w:eastAsia="en-US" w:bidi="ar-SA"/>
      </w:rPr>
    </w:lvl>
    <w:lvl w:ilvl="3">
      <w:numFmt w:val="bullet"/>
      <w:lvlText w:val="•"/>
      <w:lvlJc w:val="left"/>
      <w:pPr>
        <w:ind w:left="2908" w:hanging="795"/>
      </w:pPr>
      <w:rPr>
        <w:rFonts w:hint="default"/>
        <w:lang w:val="en-US" w:eastAsia="en-US" w:bidi="ar-SA"/>
      </w:rPr>
    </w:lvl>
    <w:lvl w:ilvl="4">
      <w:numFmt w:val="bullet"/>
      <w:lvlText w:val="•"/>
      <w:lvlJc w:val="left"/>
      <w:pPr>
        <w:ind w:left="3913" w:hanging="795"/>
      </w:pPr>
      <w:rPr>
        <w:rFonts w:hint="default"/>
        <w:lang w:val="en-US" w:eastAsia="en-US" w:bidi="ar-SA"/>
      </w:rPr>
    </w:lvl>
    <w:lvl w:ilvl="5">
      <w:numFmt w:val="bullet"/>
      <w:lvlText w:val="•"/>
      <w:lvlJc w:val="left"/>
      <w:pPr>
        <w:ind w:left="4917" w:hanging="795"/>
      </w:pPr>
      <w:rPr>
        <w:rFonts w:hint="default"/>
        <w:lang w:val="en-US" w:eastAsia="en-US" w:bidi="ar-SA"/>
      </w:rPr>
    </w:lvl>
    <w:lvl w:ilvl="6">
      <w:numFmt w:val="bullet"/>
      <w:lvlText w:val="•"/>
      <w:lvlJc w:val="left"/>
      <w:pPr>
        <w:ind w:left="5922" w:hanging="795"/>
      </w:pPr>
      <w:rPr>
        <w:rFonts w:hint="default"/>
        <w:lang w:val="en-US" w:eastAsia="en-US" w:bidi="ar-SA"/>
      </w:rPr>
    </w:lvl>
    <w:lvl w:ilvl="7">
      <w:numFmt w:val="bullet"/>
      <w:lvlText w:val="•"/>
      <w:lvlJc w:val="left"/>
      <w:pPr>
        <w:ind w:left="6926" w:hanging="795"/>
      </w:pPr>
      <w:rPr>
        <w:rFonts w:hint="default"/>
        <w:lang w:val="en-US" w:eastAsia="en-US" w:bidi="ar-SA"/>
      </w:rPr>
    </w:lvl>
    <w:lvl w:ilvl="8">
      <w:numFmt w:val="bullet"/>
      <w:lvlText w:val="•"/>
      <w:lvlJc w:val="left"/>
      <w:pPr>
        <w:ind w:left="7931" w:hanging="795"/>
      </w:pPr>
      <w:rPr>
        <w:rFonts w:hint="default"/>
        <w:lang w:val="en-US" w:eastAsia="en-US" w:bidi="ar-SA"/>
      </w:rPr>
    </w:lvl>
  </w:abstractNum>
  <w:abstractNum w:abstractNumId="1" w15:restartNumberingAfterBreak="0">
    <w:nsid w:val="22C770BB"/>
    <w:multiLevelType w:val="hybridMultilevel"/>
    <w:tmpl w:val="27B23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93500"/>
    <w:multiLevelType w:val="hybridMultilevel"/>
    <w:tmpl w:val="60F03D14"/>
    <w:lvl w:ilvl="0" w:tplc="BAEEEE9E">
      <w:start w:val="1"/>
      <w:numFmt w:val="lowerLetter"/>
      <w:lvlText w:val="%1)"/>
      <w:lvlJc w:val="left"/>
      <w:pPr>
        <w:ind w:left="108" w:hanging="795"/>
      </w:pPr>
      <w:rPr>
        <w:rFonts w:ascii="Times New Roman" w:eastAsia="Times New Roman" w:hAnsi="Times New Roman" w:cs="Times New Roman"/>
        <w:b w:val="0"/>
        <w:bCs w:val="0"/>
        <w:i w:val="0"/>
        <w:iCs w:val="0"/>
        <w:spacing w:val="-1"/>
        <w:w w:val="100"/>
        <w:sz w:val="20"/>
        <w:szCs w:val="20"/>
        <w:lang w:val="en-US" w:eastAsia="en-US" w:bidi="ar-SA"/>
      </w:rPr>
    </w:lvl>
    <w:lvl w:ilvl="1" w:tplc="ED24207A">
      <w:numFmt w:val="bullet"/>
      <w:lvlText w:val="•"/>
      <w:lvlJc w:val="left"/>
      <w:pPr>
        <w:ind w:left="1084" w:hanging="795"/>
      </w:pPr>
      <w:rPr>
        <w:rFonts w:hint="default"/>
        <w:lang w:val="en-US" w:eastAsia="en-US" w:bidi="ar-SA"/>
      </w:rPr>
    </w:lvl>
    <w:lvl w:ilvl="2" w:tplc="326A9C14">
      <w:numFmt w:val="bullet"/>
      <w:lvlText w:val="•"/>
      <w:lvlJc w:val="left"/>
      <w:pPr>
        <w:ind w:left="2068" w:hanging="795"/>
      </w:pPr>
      <w:rPr>
        <w:rFonts w:hint="default"/>
        <w:lang w:val="en-US" w:eastAsia="en-US" w:bidi="ar-SA"/>
      </w:rPr>
    </w:lvl>
    <w:lvl w:ilvl="3" w:tplc="303E1FD0">
      <w:numFmt w:val="bullet"/>
      <w:lvlText w:val="•"/>
      <w:lvlJc w:val="left"/>
      <w:pPr>
        <w:ind w:left="3052" w:hanging="795"/>
      </w:pPr>
      <w:rPr>
        <w:rFonts w:hint="default"/>
        <w:lang w:val="en-US" w:eastAsia="en-US" w:bidi="ar-SA"/>
      </w:rPr>
    </w:lvl>
    <w:lvl w:ilvl="4" w:tplc="E9E6D2A8">
      <w:numFmt w:val="bullet"/>
      <w:lvlText w:val="•"/>
      <w:lvlJc w:val="left"/>
      <w:pPr>
        <w:ind w:left="4036" w:hanging="795"/>
      </w:pPr>
      <w:rPr>
        <w:rFonts w:hint="default"/>
        <w:lang w:val="en-US" w:eastAsia="en-US" w:bidi="ar-SA"/>
      </w:rPr>
    </w:lvl>
    <w:lvl w:ilvl="5" w:tplc="308A6D20">
      <w:numFmt w:val="bullet"/>
      <w:lvlText w:val="•"/>
      <w:lvlJc w:val="left"/>
      <w:pPr>
        <w:ind w:left="5020" w:hanging="795"/>
      </w:pPr>
      <w:rPr>
        <w:rFonts w:hint="default"/>
        <w:lang w:val="en-US" w:eastAsia="en-US" w:bidi="ar-SA"/>
      </w:rPr>
    </w:lvl>
    <w:lvl w:ilvl="6" w:tplc="FF58788E">
      <w:numFmt w:val="bullet"/>
      <w:lvlText w:val="•"/>
      <w:lvlJc w:val="left"/>
      <w:pPr>
        <w:ind w:left="6004" w:hanging="795"/>
      </w:pPr>
      <w:rPr>
        <w:rFonts w:hint="default"/>
        <w:lang w:val="en-US" w:eastAsia="en-US" w:bidi="ar-SA"/>
      </w:rPr>
    </w:lvl>
    <w:lvl w:ilvl="7" w:tplc="767044FC">
      <w:numFmt w:val="bullet"/>
      <w:lvlText w:val="•"/>
      <w:lvlJc w:val="left"/>
      <w:pPr>
        <w:ind w:left="6988" w:hanging="795"/>
      </w:pPr>
      <w:rPr>
        <w:rFonts w:hint="default"/>
        <w:lang w:val="en-US" w:eastAsia="en-US" w:bidi="ar-SA"/>
      </w:rPr>
    </w:lvl>
    <w:lvl w:ilvl="8" w:tplc="D74AEA82">
      <w:numFmt w:val="bullet"/>
      <w:lvlText w:val="•"/>
      <w:lvlJc w:val="left"/>
      <w:pPr>
        <w:ind w:left="7972" w:hanging="795"/>
      </w:pPr>
      <w:rPr>
        <w:rFonts w:hint="default"/>
        <w:lang w:val="en-US" w:eastAsia="en-US" w:bidi="ar-SA"/>
      </w:rPr>
    </w:lvl>
  </w:abstractNum>
  <w:abstractNum w:abstractNumId="3" w15:restartNumberingAfterBreak="0">
    <w:nsid w:val="2C770708"/>
    <w:multiLevelType w:val="hybridMultilevel"/>
    <w:tmpl w:val="B6462012"/>
    <w:lvl w:ilvl="0" w:tplc="D4A2E850">
      <w:start w:val="1"/>
      <w:numFmt w:val="decimal"/>
      <w:lvlText w:val="%1."/>
      <w:lvlJc w:val="left"/>
      <w:pPr>
        <w:ind w:left="108" w:hanging="795"/>
      </w:pPr>
      <w:rPr>
        <w:rFonts w:ascii="Times New Roman" w:eastAsia="Times New Roman" w:hAnsi="Times New Roman" w:cs="Times New Roman" w:hint="default"/>
        <w:b/>
        <w:bCs/>
        <w:i w:val="0"/>
        <w:iCs w:val="0"/>
        <w:spacing w:val="0"/>
        <w:w w:val="100"/>
        <w:sz w:val="20"/>
        <w:szCs w:val="20"/>
        <w:lang w:val="en-US" w:eastAsia="en-US" w:bidi="ar-SA"/>
      </w:rPr>
    </w:lvl>
    <w:lvl w:ilvl="1" w:tplc="F0A0E0E8">
      <w:numFmt w:val="bullet"/>
      <w:lvlText w:val="•"/>
      <w:lvlJc w:val="left"/>
      <w:pPr>
        <w:ind w:left="1084" w:hanging="795"/>
      </w:pPr>
      <w:rPr>
        <w:rFonts w:hint="default"/>
        <w:lang w:val="en-US" w:eastAsia="en-US" w:bidi="ar-SA"/>
      </w:rPr>
    </w:lvl>
    <w:lvl w:ilvl="2" w:tplc="B0FAED2E">
      <w:numFmt w:val="bullet"/>
      <w:lvlText w:val="•"/>
      <w:lvlJc w:val="left"/>
      <w:pPr>
        <w:ind w:left="2068" w:hanging="795"/>
      </w:pPr>
      <w:rPr>
        <w:rFonts w:hint="default"/>
        <w:lang w:val="en-US" w:eastAsia="en-US" w:bidi="ar-SA"/>
      </w:rPr>
    </w:lvl>
    <w:lvl w:ilvl="3" w:tplc="B08433B0">
      <w:numFmt w:val="bullet"/>
      <w:lvlText w:val="•"/>
      <w:lvlJc w:val="left"/>
      <w:pPr>
        <w:ind w:left="3052" w:hanging="795"/>
      </w:pPr>
      <w:rPr>
        <w:rFonts w:hint="default"/>
        <w:lang w:val="en-US" w:eastAsia="en-US" w:bidi="ar-SA"/>
      </w:rPr>
    </w:lvl>
    <w:lvl w:ilvl="4" w:tplc="49DAA450">
      <w:numFmt w:val="bullet"/>
      <w:lvlText w:val="•"/>
      <w:lvlJc w:val="left"/>
      <w:pPr>
        <w:ind w:left="4036" w:hanging="795"/>
      </w:pPr>
      <w:rPr>
        <w:rFonts w:hint="default"/>
        <w:lang w:val="en-US" w:eastAsia="en-US" w:bidi="ar-SA"/>
      </w:rPr>
    </w:lvl>
    <w:lvl w:ilvl="5" w:tplc="3CD06862">
      <w:numFmt w:val="bullet"/>
      <w:lvlText w:val="•"/>
      <w:lvlJc w:val="left"/>
      <w:pPr>
        <w:ind w:left="5020" w:hanging="795"/>
      </w:pPr>
      <w:rPr>
        <w:rFonts w:hint="default"/>
        <w:lang w:val="en-US" w:eastAsia="en-US" w:bidi="ar-SA"/>
      </w:rPr>
    </w:lvl>
    <w:lvl w:ilvl="6" w:tplc="F3021478">
      <w:numFmt w:val="bullet"/>
      <w:lvlText w:val="•"/>
      <w:lvlJc w:val="left"/>
      <w:pPr>
        <w:ind w:left="6004" w:hanging="795"/>
      </w:pPr>
      <w:rPr>
        <w:rFonts w:hint="default"/>
        <w:lang w:val="en-US" w:eastAsia="en-US" w:bidi="ar-SA"/>
      </w:rPr>
    </w:lvl>
    <w:lvl w:ilvl="7" w:tplc="AF8E7C42">
      <w:numFmt w:val="bullet"/>
      <w:lvlText w:val="•"/>
      <w:lvlJc w:val="left"/>
      <w:pPr>
        <w:ind w:left="6988" w:hanging="795"/>
      </w:pPr>
      <w:rPr>
        <w:rFonts w:hint="default"/>
        <w:lang w:val="en-US" w:eastAsia="en-US" w:bidi="ar-SA"/>
      </w:rPr>
    </w:lvl>
    <w:lvl w:ilvl="8" w:tplc="83CC9114">
      <w:numFmt w:val="bullet"/>
      <w:lvlText w:val="•"/>
      <w:lvlJc w:val="left"/>
      <w:pPr>
        <w:ind w:left="7972" w:hanging="795"/>
      </w:pPr>
      <w:rPr>
        <w:rFonts w:hint="default"/>
        <w:lang w:val="en-US" w:eastAsia="en-US" w:bidi="ar-SA"/>
      </w:rPr>
    </w:lvl>
  </w:abstractNum>
  <w:abstractNum w:abstractNumId="4" w15:restartNumberingAfterBreak="0">
    <w:nsid w:val="30462A2B"/>
    <w:multiLevelType w:val="hybridMultilevel"/>
    <w:tmpl w:val="22405C64"/>
    <w:lvl w:ilvl="0" w:tplc="9970C5F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5" w15:restartNumberingAfterBreak="0">
    <w:nsid w:val="4BBB0863"/>
    <w:multiLevelType w:val="hybridMultilevel"/>
    <w:tmpl w:val="D070CEC8"/>
    <w:lvl w:ilvl="0" w:tplc="7F76492C">
      <w:start w:val="1"/>
      <w:numFmt w:val="lowerLetter"/>
      <w:lvlText w:val="%1)"/>
      <w:lvlJc w:val="left"/>
      <w:pPr>
        <w:ind w:left="1065" w:hanging="795"/>
      </w:pPr>
      <w:rPr>
        <w:rFonts w:ascii="Times New Roman" w:eastAsia="Times New Roman" w:hAnsi="Times New Roman" w:cs="Times New Roman" w:hint="default"/>
        <w:spacing w:val="-1"/>
        <w:w w:val="100"/>
        <w:sz w:val="20"/>
        <w:szCs w:val="20"/>
      </w:rPr>
    </w:lvl>
    <w:lvl w:ilvl="1" w:tplc="72D0215E">
      <w:numFmt w:val="bullet"/>
      <w:lvlText w:val="•"/>
      <w:lvlJc w:val="left"/>
      <w:pPr>
        <w:ind w:left="2041" w:hanging="795"/>
      </w:pPr>
      <w:rPr>
        <w:rFonts w:hint="default"/>
      </w:rPr>
    </w:lvl>
    <w:lvl w:ilvl="2" w:tplc="8FAAEE6E">
      <w:numFmt w:val="bullet"/>
      <w:lvlText w:val="•"/>
      <w:lvlJc w:val="left"/>
      <w:pPr>
        <w:ind w:left="3025" w:hanging="795"/>
      </w:pPr>
      <w:rPr>
        <w:rFonts w:hint="default"/>
      </w:rPr>
    </w:lvl>
    <w:lvl w:ilvl="3" w:tplc="AF9EBA72">
      <w:numFmt w:val="bullet"/>
      <w:lvlText w:val="•"/>
      <w:lvlJc w:val="left"/>
      <w:pPr>
        <w:ind w:left="4009" w:hanging="795"/>
      </w:pPr>
      <w:rPr>
        <w:rFonts w:hint="default"/>
      </w:rPr>
    </w:lvl>
    <w:lvl w:ilvl="4" w:tplc="444ED948">
      <w:numFmt w:val="bullet"/>
      <w:lvlText w:val="•"/>
      <w:lvlJc w:val="left"/>
      <w:pPr>
        <w:ind w:left="4993" w:hanging="795"/>
      </w:pPr>
      <w:rPr>
        <w:rFonts w:hint="default"/>
      </w:rPr>
    </w:lvl>
    <w:lvl w:ilvl="5" w:tplc="40F2E2FA">
      <w:numFmt w:val="bullet"/>
      <w:lvlText w:val="•"/>
      <w:lvlJc w:val="left"/>
      <w:pPr>
        <w:ind w:left="5977" w:hanging="795"/>
      </w:pPr>
      <w:rPr>
        <w:rFonts w:hint="default"/>
      </w:rPr>
    </w:lvl>
    <w:lvl w:ilvl="6" w:tplc="35EC0C42">
      <w:numFmt w:val="bullet"/>
      <w:lvlText w:val="•"/>
      <w:lvlJc w:val="left"/>
      <w:pPr>
        <w:ind w:left="6961" w:hanging="795"/>
      </w:pPr>
      <w:rPr>
        <w:rFonts w:hint="default"/>
      </w:rPr>
    </w:lvl>
    <w:lvl w:ilvl="7" w:tplc="79EE141E">
      <w:numFmt w:val="bullet"/>
      <w:lvlText w:val="•"/>
      <w:lvlJc w:val="left"/>
      <w:pPr>
        <w:ind w:left="7945" w:hanging="795"/>
      </w:pPr>
      <w:rPr>
        <w:rFonts w:hint="default"/>
      </w:rPr>
    </w:lvl>
    <w:lvl w:ilvl="8" w:tplc="18D607AE">
      <w:numFmt w:val="bullet"/>
      <w:lvlText w:val="•"/>
      <w:lvlJc w:val="left"/>
      <w:pPr>
        <w:ind w:left="8929" w:hanging="795"/>
      </w:pPr>
      <w:rPr>
        <w:rFonts w:hint="default"/>
      </w:rPr>
    </w:lvl>
  </w:abstractNum>
  <w:abstractNum w:abstractNumId="6" w15:restartNumberingAfterBreak="0">
    <w:nsid w:val="67B9787B"/>
    <w:multiLevelType w:val="hybridMultilevel"/>
    <w:tmpl w:val="C588A1D6"/>
    <w:lvl w:ilvl="0" w:tplc="1C3A34EA">
      <w:numFmt w:val="bullet"/>
      <w:lvlText w:val="–"/>
      <w:lvlJc w:val="left"/>
      <w:pPr>
        <w:ind w:left="1299" w:hanging="398"/>
      </w:pPr>
      <w:rPr>
        <w:rFonts w:ascii="Times New Roman" w:eastAsia="Times New Roman" w:hAnsi="Times New Roman" w:cs="Times New Roman" w:hint="default"/>
        <w:b w:val="0"/>
        <w:bCs w:val="0"/>
        <w:i w:val="0"/>
        <w:iCs w:val="0"/>
        <w:spacing w:val="0"/>
        <w:w w:val="100"/>
        <w:sz w:val="20"/>
        <w:szCs w:val="20"/>
        <w:lang w:val="en-US" w:eastAsia="en-US" w:bidi="ar-SA"/>
      </w:rPr>
    </w:lvl>
    <w:lvl w:ilvl="1" w:tplc="626E9C32">
      <w:numFmt w:val="bullet"/>
      <w:lvlText w:val="•"/>
      <w:lvlJc w:val="left"/>
      <w:pPr>
        <w:ind w:left="2164" w:hanging="398"/>
      </w:pPr>
      <w:rPr>
        <w:rFonts w:hint="default"/>
        <w:lang w:val="en-US" w:eastAsia="en-US" w:bidi="ar-SA"/>
      </w:rPr>
    </w:lvl>
    <w:lvl w:ilvl="2" w:tplc="A6408EC4">
      <w:numFmt w:val="bullet"/>
      <w:lvlText w:val="•"/>
      <w:lvlJc w:val="left"/>
      <w:pPr>
        <w:ind w:left="3028" w:hanging="398"/>
      </w:pPr>
      <w:rPr>
        <w:rFonts w:hint="default"/>
        <w:lang w:val="en-US" w:eastAsia="en-US" w:bidi="ar-SA"/>
      </w:rPr>
    </w:lvl>
    <w:lvl w:ilvl="3" w:tplc="857A2BE8">
      <w:numFmt w:val="bullet"/>
      <w:lvlText w:val="•"/>
      <w:lvlJc w:val="left"/>
      <w:pPr>
        <w:ind w:left="3892" w:hanging="398"/>
      </w:pPr>
      <w:rPr>
        <w:rFonts w:hint="default"/>
        <w:lang w:val="en-US" w:eastAsia="en-US" w:bidi="ar-SA"/>
      </w:rPr>
    </w:lvl>
    <w:lvl w:ilvl="4" w:tplc="BD6425DC">
      <w:numFmt w:val="bullet"/>
      <w:lvlText w:val="•"/>
      <w:lvlJc w:val="left"/>
      <w:pPr>
        <w:ind w:left="4756" w:hanging="398"/>
      </w:pPr>
      <w:rPr>
        <w:rFonts w:hint="default"/>
        <w:lang w:val="en-US" w:eastAsia="en-US" w:bidi="ar-SA"/>
      </w:rPr>
    </w:lvl>
    <w:lvl w:ilvl="5" w:tplc="E7FA179A">
      <w:numFmt w:val="bullet"/>
      <w:lvlText w:val="•"/>
      <w:lvlJc w:val="left"/>
      <w:pPr>
        <w:ind w:left="5620" w:hanging="398"/>
      </w:pPr>
      <w:rPr>
        <w:rFonts w:hint="default"/>
        <w:lang w:val="en-US" w:eastAsia="en-US" w:bidi="ar-SA"/>
      </w:rPr>
    </w:lvl>
    <w:lvl w:ilvl="6" w:tplc="B9DCBF58">
      <w:numFmt w:val="bullet"/>
      <w:lvlText w:val="•"/>
      <w:lvlJc w:val="left"/>
      <w:pPr>
        <w:ind w:left="6484" w:hanging="398"/>
      </w:pPr>
      <w:rPr>
        <w:rFonts w:hint="default"/>
        <w:lang w:val="en-US" w:eastAsia="en-US" w:bidi="ar-SA"/>
      </w:rPr>
    </w:lvl>
    <w:lvl w:ilvl="7" w:tplc="14988A5E">
      <w:numFmt w:val="bullet"/>
      <w:lvlText w:val="•"/>
      <w:lvlJc w:val="left"/>
      <w:pPr>
        <w:ind w:left="7348" w:hanging="398"/>
      </w:pPr>
      <w:rPr>
        <w:rFonts w:hint="default"/>
        <w:lang w:val="en-US" w:eastAsia="en-US" w:bidi="ar-SA"/>
      </w:rPr>
    </w:lvl>
    <w:lvl w:ilvl="8" w:tplc="BCB64812">
      <w:numFmt w:val="bullet"/>
      <w:lvlText w:val="•"/>
      <w:lvlJc w:val="left"/>
      <w:pPr>
        <w:ind w:left="8212" w:hanging="398"/>
      </w:pPr>
      <w:rPr>
        <w:rFonts w:hint="default"/>
        <w:lang w:val="en-US" w:eastAsia="en-US" w:bidi="ar-SA"/>
      </w:rPr>
    </w:lvl>
  </w:abstractNum>
  <w:num w:numId="1" w16cid:durableId="1762947770">
    <w:abstractNumId w:val="6"/>
  </w:num>
  <w:num w:numId="2" w16cid:durableId="417294361">
    <w:abstractNumId w:val="0"/>
  </w:num>
  <w:num w:numId="3" w16cid:durableId="1174106198">
    <w:abstractNumId w:val="3"/>
  </w:num>
  <w:num w:numId="4" w16cid:durableId="952899584">
    <w:abstractNumId w:val="2"/>
  </w:num>
  <w:num w:numId="5" w16cid:durableId="1476752506">
    <w:abstractNumId w:val="4"/>
  </w:num>
  <w:num w:numId="6" w16cid:durableId="742603696">
    <w:abstractNumId w:val="1"/>
  </w:num>
  <w:num w:numId="7" w16cid:durableId="866584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2E3"/>
    <w:rsid w:val="00034FCC"/>
    <w:rsid w:val="001472BE"/>
    <w:rsid w:val="001D5978"/>
    <w:rsid w:val="001F5EF5"/>
    <w:rsid w:val="00236F8F"/>
    <w:rsid w:val="003020FD"/>
    <w:rsid w:val="00364B07"/>
    <w:rsid w:val="00433820"/>
    <w:rsid w:val="004B3FC3"/>
    <w:rsid w:val="004E4E4A"/>
    <w:rsid w:val="0056323F"/>
    <w:rsid w:val="00572353"/>
    <w:rsid w:val="00600704"/>
    <w:rsid w:val="00707583"/>
    <w:rsid w:val="00787854"/>
    <w:rsid w:val="0083737A"/>
    <w:rsid w:val="00872DC1"/>
    <w:rsid w:val="008B0F5A"/>
    <w:rsid w:val="008C340F"/>
    <w:rsid w:val="009072E3"/>
    <w:rsid w:val="00947A81"/>
    <w:rsid w:val="009A56BD"/>
    <w:rsid w:val="00B20330"/>
    <w:rsid w:val="00B6512A"/>
    <w:rsid w:val="00B93BFA"/>
    <w:rsid w:val="00BA1E89"/>
    <w:rsid w:val="00BB13DE"/>
    <w:rsid w:val="00BF7555"/>
    <w:rsid w:val="00C871E7"/>
    <w:rsid w:val="00D4162A"/>
    <w:rsid w:val="00DD554F"/>
    <w:rsid w:val="00E70160"/>
    <w:rsid w:val="00EB2226"/>
    <w:rsid w:val="00F2215B"/>
    <w:rsid w:val="00F55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D80228D"/>
  <w15:docId w15:val="{D44267E4-3C64-48C5-8CF4-230F3FD08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90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spacing w:before="169"/>
      <w:ind w:left="108"/>
      <w:jc w:val="both"/>
    </w:pPr>
  </w:style>
  <w:style w:type="paragraph" w:customStyle="1" w:styleId="TableParagraph">
    <w:name w:val="Table Paragraph"/>
    <w:basedOn w:val="Normal"/>
    <w:uiPriority w:val="1"/>
    <w:qFormat/>
  </w:style>
  <w:style w:type="paragraph" w:customStyle="1" w:styleId="Rectitle">
    <w:name w:val="Rec_title"/>
    <w:basedOn w:val="Normal"/>
    <w:next w:val="Normal"/>
    <w:rsid w:val="00707583"/>
    <w:pPr>
      <w:keepNext/>
      <w:keepLines/>
      <w:widowControl/>
      <w:tabs>
        <w:tab w:val="left" w:pos="794"/>
        <w:tab w:val="left" w:pos="1191"/>
        <w:tab w:val="left" w:pos="1588"/>
        <w:tab w:val="left" w:pos="1985"/>
      </w:tabs>
      <w:overflowPunct w:val="0"/>
      <w:adjustRightInd w:val="0"/>
      <w:spacing w:before="240"/>
      <w:jc w:val="center"/>
      <w:textAlignment w:val="baseline"/>
    </w:pPr>
    <w:rPr>
      <w:b/>
      <w:sz w:val="28"/>
      <w:szCs w:val="20"/>
      <w:lang w:val="fr-FR"/>
    </w:rPr>
  </w:style>
  <w:style w:type="paragraph" w:customStyle="1" w:styleId="Source">
    <w:name w:val="Source"/>
    <w:basedOn w:val="Normal"/>
    <w:next w:val="Normal"/>
    <w:rsid w:val="008C340F"/>
    <w:pPr>
      <w:widowControl/>
      <w:tabs>
        <w:tab w:val="left" w:pos="1134"/>
        <w:tab w:val="left" w:pos="1871"/>
        <w:tab w:val="left" w:pos="2268"/>
      </w:tabs>
      <w:overflowPunct w:val="0"/>
      <w:adjustRightInd w:val="0"/>
      <w:spacing w:before="840"/>
      <w:jc w:val="center"/>
      <w:textAlignment w:val="baseline"/>
    </w:pPr>
    <w:rPr>
      <w:b/>
      <w:sz w:val="28"/>
      <w:szCs w:val="20"/>
    </w:rPr>
  </w:style>
  <w:style w:type="paragraph" w:customStyle="1" w:styleId="Title1">
    <w:name w:val="Title 1"/>
    <w:basedOn w:val="Source"/>
    <w:next w:val="Normal"/>
    <w:rsid w:val="008C340F"/>
    <w:pPr>
      <w:tabs>
        <w:tab w:val="left" w:pos="567"/>
        <w:tab w:val="left" w:pos="1701"/>
        <w:tab w:val="left" w:pos="2835"/>
      </w:tabs>
      <w:spacing w:before="240"/>
    </w:pPr>
    <w:rPr>
      <w:b w:val="0"/>
      <w:caps/>
    </w:rPr>
  </w:style>
  <w:style w:type="paragraph" w:customStyle="1" w:styleId="Title3">
    <w:name w:val="Title 3"/>
    <w:basedOn w:val="Normal"/>
    <w:next w:val="Normal"/>
    <w:rsid w:val="008C340F"/>
    <w:pPr>
      <w:widowControl/>
      <w:tabs>
        <w:tab w:val="left" w:pos="1134"/>
        <w:tab w:val="left" w:pos="1871"/>
        <w:tab w:val="left" w:pos="2268"/>
      </w:tabs>
      <w:autoSpaceDE/>
      <w:autoSpaceDN/>
      <w:spacing w:before="240"/>
      <w:jc w:val="center"/>
    </w:pPr>
    <w:rPr>
      <w:sz w:val="28"/>
      <w:szCs w:val="20"/>
    </w:rPr>
  </w:style>
  <w:style w:type="character" w:styleId="Hyperlink">
    <w:name w:val="Hyperlink"/>
    <w:basedOn w:val="DefaultParagraphFont"/>
    <w:uiPriority w:val="99"/>
    <w:unhideWhenUsed/>
    <w:rsid w:val="008C340F"/>
    <w:rPr>
      <w:color w:val="0000FF" w:themeColor="hyperlink"/>
      <w:u w:val="single"/>
    </w:rPr>
  </w:style>
  <w:style w:type="paragraph" w:styleId="FootnoteText">
    <w:name w:val="footnote text"/>
    <w:basedOn w:val="Normal"/>
    <w:link w:val="FootnoteTextChar"/>
    <w:uiPriority w:val="99"/>
    <w:semiHidden/>
    <w:unhideWhenUsed/>
    <w:rsid w:val="008C340F"/>
    <w:pPr>
      <w:widowControl/>
      <w:autoSpaceDE/>
      <w:autoSpaceDN/>
    </w:pPr>
    <w:rPr>
      <w:rFonts w:ascii="Arial" w:eastAsia="Arial" w:hAnsi="Arial" w:cs="Arial"/>
      <w:sz w:val="20"/>
      <w:szCs w:val="20"/>
      <w:lang w:val="en"/>
    </w:rPr>
  </w:style>
  <w:style w:type="character" w:customStyle="1" w:styleId="FootnoteTextChar">
    <w:name w:val="Footnote Text Char"/>
    <w:basedOn w:val="DefaultParagraphFont"/>
    <w:link w:val="FootnoteText"/>
    <w:uiPriority w:val="99"/>
    <w:semiHidden/>
    <w:rsid w:val="008C340F"/>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8C340F"/>
    <w:rPr>
      <w:vertAlign w:val="superscript"/>
    </w:rPr>
  </w:style>
  <w:style w:type="paragraph" w:styleId="Revision">
    <w:name w:val="Revision"/>
    <w:hidden/>
    <w:uiPriority w:val="99"/>
    <w:semiHidden/>
    <w:rsid w:val="00BB13DE"/>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B20330"/>
    <w:pPr>
      <w:tabs>
        <w:tab w:val="center" w:pos="4680"/>
        <w:tab w:val="right" w:pos="9360"/>
      </w:tabs>
    </w:pPr>
  </w:style>
  <w:style w:type="character" w:customStyle="1" w:styleId="HeaderChar">
    <w:name w:val="Header Char"/>
    <w:basedOn w:val="DefaultParagraphFont"/>
    <w:link w:val="Header"/>
    <w:uiPriority w:val="99"/>
    <w:rsid w:val="00B20330"/>
    <w:rPr>
      <w:rFonts w:ascii="Times New Roman" w:eastAsia="Times New Roman" w:hAnsi="Times New Roman" w:cs="Times New Roman"/>
    </w:rPr>
  </w:style>
  <w:style w:type="paragraph" w:styleId="Footer">
    <w:name w:val="footer"/>
    <w:basedOn w:val="Normal"/>
    <w:link w:val="FooterChar"/>
    <w:uiPriority w:val="99"/>
    <w:unhideWhenUsed/>
    <w:rsid w:val="00B20330"/>
    <w:pPr>
      <w:tabs>
        <w:tab w:val="center" w:pos="4680"/>
        <w:tab w:val="right" w:pos="9360"/>
      </w:tabs>
    </w:pPr>
  </w:style>
  <w:style w:type="character" w:customStyle="1" w:styleId="FooterChar">
    <w:name w:val="Footer Char"/>
    <w:basedOn w:val="DefaultParagraphFont"/>
    <w:link w:val="Footer"/>
    <w:uiPriority w:val="99"/>
    <w:rsid w:val="00B2033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jerry.l.ulcek@uscg.mi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oss_norsworthy@msn.com"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ohnnyschultz@sev1tech.com"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joe@joecel.com" TargetMode="External"/><Relationship Id="rId4" Type="http://schemas.openxmlformats.org/officeDocument/2006/relationships/webSettings" Target="webSettings.xml"/><Relationship Id="rId9" Type="http://schemas.openxmlformats.org/officeDocument/2006/relationships/hyperlink" Target="http://joe@joec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M.1080 - Digital selective calling system enhancement for multiple equipment installations</vt:lpstr>
    </vt:vector>
  </TitlesOfParts>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M.1080 - Digital selective calling system enhancement for multiple equipment installations</dc:title>
  <dc:subject>M Series=Mobile, radiodetermination, amateur and related satellite services</dc:subject>
  <dc:creator>ITU Radiocommunication Bureau (BR)</dc:creator>
  <cp:keywords>M, 1080</cp:keywords>
  <cp:lastModifiedBy>NTIA</cp:lastModifiedBy>
  <cp:revision>2</cp:revision>
  <dcterms:created xsi:type="dcterms:W3CDTF">2025-02-07T16:18:00Z</dcterms:created>
  <dcterms:modified xsi:type="dcterms:W3CDTF">2025-02-07T16:18:00Z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1996-11-28T00:00:00Z</vt:filetime>
  </property>
  <property fmtid="{D5CDD505-2E9C-101B-9397-08002B2CF9AE}" pid="3" name="LastSaved">
    <vt:filetime>2025-01-31T00:00:00Z</vt:filetime>
  </property>
  <property fmtid="{D5CDD505-2E9C-101B-9397-08002B2CF9AE}" pid="4" name="Producer">
    <vt:lpwstr>Acrobat Distiller 2.1 for Windows</vt:lpwstr>
  </property>
</Properties>
</file>